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E4E8C" w14:textId="3251E62B" w:rsidR="0061413F" w:rsidRDefault="0061413F">
      <w:pPr>
        <w:pStyle w:val="Heading6"/>
        <w:rPr>
          <w:i/>
          <w:sz w:val="36"/>
        </w:rPr>
      </w:pPr>
      <w:r>
        <w:rPr>
          <w:i/>
          <w:sz w:val="40"/>
        </w:rPr>
        <w:t>STCP 10-1 Issue 00</w:t>
      </w:r>
      <w:r w:rsidR="002E057E">
        <w:rPr>
          <w:i/>
          <w:sz w:val="40"/>
        </w:rPr>
        <w:t>6</w:t>
      </w:r>
      <w:r>
        <w:rPr>
          <w:i/>
          <w:sz w:val="40"/>
        </w:rPr>
        <w:t xml:space="preserve"> Asset Nomenclature</w:t>
      </w:r>
    </w:p>
    <w:p w14:paraId="154812A6" w14:textId="77777777" w:rsidR="0061413F" w:rsidRDefault="0061413F">
      <w:pPr>
        <w:pStyle w:val="Heading5"/>
        <w:rPr>
          <w:sz w:val="24"/>
        </w:rPr>
      </w:pPr>
      <w:r>
        <w:rPr>
          <w:sz w:val="24"/>
        </w:rPr>
        <w:t>STC Procedure Document Authorisation</w:t>
      </w:r>
    </w:p>
    <w:p w14:paraId="09003037" w14:textId="77777777" w:rsidR="0061413F" w:rsidRDefault="0061413F"/>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5T18:11:00Z" w16du:dateUtc="2025-10-15T17:11:00Z">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360"/>
            <w:gridCol w:w="360"/>
            <w:gridCol w:w="360"/>
            <w:gridCol w:w="360"/>
            <w:gridCol w:w="1078"/>
            <w:gridCol w:w="2126"/>
            <w:gridCol w:w="2552"/>
            <w:gridCol w:w="1276"/>
          </w:tblGrid>
        </w:tblGridChange>
      </w:tblGrid>
      <w:tr w:rsidR="0061413F" w14:paraId="608AB225" w14:textId="77777777" w:rsidTr="04953597">
        <w:trPr>
          <w:trPrChange w:id="2" w:author="Steve Baker [NESO]" w:date="2025-10-15T18:11:00Z" w16du:dateUtc="2025-10-15T17:11:00Z">
            <w:trPr>
              <w:gridAfter w:val="0"/>
            </w:trPr>
          </w:trPrChange>
        </w:trPr>
        <w:tc>
          <w:tcPr>
            <w:tcW w:w="2518" w:type="dxa"/>
            <w:tcPrChange w:id="3" w:author="Steve Baker [NESO]" w:date="2025-10-15T18:11:00Z" w16du:dateUtc="2025-10-15T17:11:00Z">
              <w:tcPr>
                <w:tcW w:w="2518" w:type="dxa"/>
              </w:tcPr>
            </w:tcPrChange>
          </w:tcPr>
          <w:p w14:paraId="67467383" w14:textId="77777777" w:rsidR="0061413F" w:rsidRDefault="00874848">
            <w:pPr>
              <w:spacing w:before="120"/>
              <w:jc w:val="center"/>
              <w:rPr>
                <w:b/>
                <w:color w:val="000000"/>
              </w:rPr>
            </w:pPr>
            <w:r>
              <w:rPr>
                <w:b/>
                <w:color w:val="000000"/>
              </w:rPr>
              <w:t xml:space="preserve"> Party</w:t>
            </w:r>
          </w:p>
        </w:tc>
        <w:tc>
          <w:tcPr>
            <w:tcW w:w="2126" w:type="dxa"/>
            <w:tcPrChange w:id="4" w:author="Steve Baker [NESO]" w:date="2025-10-15T18:11:00Z" w16du:dateUtc="2025-10-15T17:11:00Z">
              <w:tcPr>
                <w:tcW w:w="2126" w:type="dxa"/>
              </w:tcPr>
            </w:tcPrChange>
          </w:tcPr>
          <w:p w14:paraId="14CA5803" w14:textId="77777777" w:rsidR="0061413F" w:rsidRDefault="0061413F">
            <w:pPr>
              <w:spacing w:before="120"/>
              <w:jc w:val="center"/>
              <w:rPr>
                <w:b/>
                <w:color w:val="000000"/>
              </w:rPr>
            </w:pPr>
            <w:r>
              <w:rPr>
                <w:b/>
                <w:color w:val="000000"/>
              </w:rPr>
              <w:t>Name of Party Representative</w:t>
            </w:r>
          </w:p>
        </w:tc>
        <w:tc>
          <w:tcPr>
            <w:tcW w:w="2552" w:type="dxa"/>
            <w:tcPrChange w:id="5" w:author="Steve Baker [NESO]" w:date="2025-10-15T18:11:00Z" w16du:dateUtc="2025-10-15T17:11:00Z">
              <w:tcPr>
                <w:tcW w:w="2552" w:type="dxa"/>
              </w:tcPr>
            </w:tcPrChange>
          </w:tcPr>
          <w:p w14:paraId="319F2263" w14:textId="77777777" w:rsidR="0061413F" w:rsidRDefault="0061413F">
            <w:pPr>
              <w:spacing w:before="120"/>
              <w:jc w:val="center"/>
              <w:rPr>
                <w:b/>
                <w:color w:val="000000"/>
              </w:rPr>
            </w:pPr>
            <w:r>
              <w:rPr>
                <w:b/>
                <w:color w:val="000000"/>
              </w:rPr>
              <w:t>Signature</w:t>
            </w:r>
          </w:p>
        </w:tc>
        <w:tc>
          <w:tcPr>
            <w:tcW w:w="1276" w:type="dxa"/>
            <w:tcPrChange w:id="6" w:author="Steve Baker [NESO]" w:date="2025-10-15T18:11:00Z" w16du:dateUtc="2025-10-15T17:11:00Z">
              <w:tcPr>
                <w:tcW w:w="1276" w:type="dxa"/>
              </w:tcPr>
            </w:tcPrChange>
          </w:tcPr>
          <w:p w14:paraId="40F70BC1" w14:textId="77777777" w:rsidR="0061413F" w:rsidRDefault="0061413F">
            <w:pPr>
              <w:spacing w:before="120"/>
              <w:jc w:val="center"/>
              <w:rPr>
                <w:b/>
                <w:color w:val="000000"/>
              </w:rPr>
            </w:pPr>
            <w:r>
              <w:rPr>
                <w:b/>
                <w:color w:val="000000"/>
              </w:rPr>
              <w:t>Date</w:t>
            </w:r>
          </w:p>
        </w:tc>
      </w:tr>
      <w:tr w:rsidR="00B361FA" w14:paraId="7C0BE160" w14:textId="77777777" w:rsidTr="04953597">
        <w:trPr>
          <w:trHeight w:val="630"/>
          <w:trPrChange w:id="7" w:author="Steve Baker [NESO]" w:date="2025-10-15T18:11:00Z" w16du:dateUtc="2025-10-15T17:11:00Z">
            <w:trPr>
              <w:gridAfter w:val="0"/>
              <w:trHeight w:val="630"/>
            </w:trPr>
          </w:trPrChange>
        </w:trPr>
        <w:tc>
          <w:tcPr>
            <w:tcW w:w="2518" w:type="dxa"/>
            <w:vAlign w:val="center"/>
            <w:tcPrChange w:id="8" w:author="Steve Baker [NESO]" w:date="2025-10-15T18:11:00Z" w16du:dateUtc="2025-10-15T17:11:00Z">
              <w:tcPr>
                <w:tcW w:w="2518" w:type="dxa"/>
                <w:vAlign w:val="center"/>
              </w:tcPr>
            </w:tcPrChange>
          </w:tcPr>
          <w:p w14:paraId="43E116C6" w14:textId="5E3699E1" w:rsidR="00B361FA" w:rsidRDefault="00BA75E5">
            <w:pPr>
              <w:pStyle w:val="Header"/>
              <w:tabs>
                <w:tab w:val="clear" w:pos="4153"/>
                <w:tab w:val="clear" w:pos="8306"/>
              </w:tabs>
              <w:autoSpaceDE w:val="0"/>
              <w:autoSpaceDN w:val="0"/>
              <w:adjustRightInd w:val="0"/>
              <w:spacing w:after="0"/>
              <w:rPr>
                <w:lang w:eastAsia="en-GB"/>
              </w:rPr>
            </w:pPr>
            <w:r>
              <w:rPr>
                <w:lang w:eastAsia="en-GB"/>
              </w:rPr>
              <w:t>The Company</w:t>
            </w:r>
          </w:p>
        </w:tc>
        <w:tc>
          <w:tcPr>
            <w:tcW w:w="2126" w:type="dxa"/>
            <w:vAlign w:val="center"/>
            <w:tcPrChange w:id="9" w:author="Steve Baker [NESO]" w:date="2025-10-15T18:11:00Z" w16du:dateUtc="2025-10-15T17:11:00Z">
              <w:tcPr>
                <w:tcW w:w="2126" w:type="dxa"/>
                <w:vAlign w:val="center"/>
              </w:tcPr>
            </w:tcPrChange>
          </w:tcPr>
          <w:p w14:paraId="2D3381E6" w14:textId="77777777" w:rsidR="00B361FA" w:rsidRDefault="00B361FA">
            <w:pPr>
              <w:rPr>
                <w:color w:val="000000"/>
              </w:rPr>
            </w:pPr>
          </w:p>
        </w:tc>
        <w:tc>
          <w:tcPr>
            <w:tcW w:w="2552" w:type="dxa"/>
            <w:vAlign w:val="center"/>
            <w:tcPrChange w:id="10" w:author="Steve Baker [NESO]" w:date="2025-10-15T18:11:00Z" w16du:dateUtc="2025-10-15T17:11:00Z">
              <w:tcPr>
                <w:tcW w:w="2552" w:type="dxa"/>
                <w:vAlign w:val="center"/>
              </w:tcPr>
            </w:tcPrChange>
          </w:tcPr>
          <w:p w14:paraId="2C0B1179" w14:textId="77777777" w:rsidR="00B361FA" w:rsidRDefault="00B361FA">
            <w:pPr>
              <w:rPr>
                <w:color w:val="000000"/>
              </w:rPr>
            </w:pPr>
          </w:p>
        </w:tc>
        <w:tc>
          <w:tcPr>
            <w:tcW w:w="1276" w:type="dxa"/>
            <w:vAlign w:val="center"/>
            <w:tcPrChange w:id="11" w:author="Steve Baker [NESO]" w:date="2025-10-15T18:11:00Z" w16du:dateUtc="2025-10-15T17:11:00Z">
              <w:tcPr>
                <w:tcW w:w="1276" w:type="dxa"/>
                <w:vAlign w:val="center"/>
              </w:tcPr>
            </w:tcPrChange>
          </w:tcPr>
          <w:p w14:paraId="3FAA1C49" w14:textId="77777777" w:rsidR="00B361FA" w:rsidRDefault="00B361FA">
            <w:pPr>
              <w:rPr>
                <w:color w:val="000000"/>
              </w:rPr>
            </w:pPr>
          </w:p>
        </w:tc>
      </w:tr>
      <w:tr w:rsidR="0061413F" w14:paraId="40D0AAFF" w14:textId="77777777" w:rsidTr="04953597">
        <w:trPr>
          <w:trHeight w:val="630"/>
          <w:trPrChange w:id="12" w:author="Steve Baker [NESO]" w:date="2025-10-15T18:11:00Z" w16du:dateUtc="2025-10-15T17:11:00Z">
            <w:trPr>
              <w:gridAfter w:val="0"/>
              <w:trHeight w:val="630"/>
            </w:trPr>
          </w:trPrChange>
        </w:trPr>
        <w:tc>
          <w:tcPr>
            <w:tcW w:w="2518" w:type="dxa"/>
            <w:vAlign w:val="center"/>
            <w:tcPrChange w:id="13" w:author="Steve Baker [NESO]" w:date="2025-10-15T18:11:00Z" w16du:dateUtc="2025-10-15T17:11:00Z">
              <w:tcPr>
                <w:tcW w:w="2518" w:type="dxa"/>
                <w:vAlign w:val="center"/>
              </w:tcPr>
            </w:tcPrChange>
          </w:tcPr>
          <w:p w14:paraId="6ED21D4D" w14:textId="77777777" w:rsidR="0061413F" w:rsidRDefault="0061413F">
            <w:pPr>
              <w:pStyle w:val="Header"/>
              <w:tabs>
                <w:tab w:val="clear" w:pos="4153"/>
                <w:tab w:val="clear" w:pos="8306"/>
              </w:tabs>
              <w:autoSpaceDE w:val="0"/>
              <w:autoSpaceDN w:val="0"/>
              <w:adjustRightInd w:val="0"/>
              <w:spacing w:after="0"/>
              <w:rPr>
                <w:lang w:eastAsia="en-GB"/>
              </w:rPr>
            </w:pPr>
            <w:r>
              <w:rPr>
                <w:lang w:eastAsia="en-GB"/>
              </w:rPr>
              <w:t>National Grid</w:t>
            </w:r>
          </w:p>
          <w:p w14:paraId="0DBB15E0" w14:textId="77777777" w:rsidR="0061413F" w:rsidRDefault="0061413F">
            <w:pPr>
              <w:spacing w:after="0"/>
              <w:rPr>
                <w:color w:val="000000"/>
              </w:rPr>
            </w:pPr>
            <w:r>
              <w:rPr>
                <w:lang w:eastAsia="en-GB"/>
              </w:rPr>
              <w:t>Electricity Transmission plc</w:t>
            </w:r>
          </w:p>
        </w:tc>
        <w:tc>
          <w:tcPr>
            <w:tcW w:w="2126" w:type="dxa"/>
            <w:vAlign w:val="center"/>
            <w:tcPrChange w:id="14" w:author="Steve Baker [NESO]" w:date="2025-10-15T18:11:00Z" w16du:dateUtc="2025-10-15T17:11:00Z">
              <w:tcPr>
                <w:tcW w:w="2126" w:type="dxa"/>
                <w:vAlign w:val="center"/>
              </w:tcPr>
            </w:tcPrChange>
          </w:tcPr>
          <w:p w14:paraId="5D42F270" w14:textId="77777777" w:rsidR="0061413F" w:rsidRDefault="0061413F">
            <w:pPr>
              <w:rPr>
                <w:color w:val="000000"/>
              </w:rPr>
            </w:pPr>
          </w:p>
        </w:tc>
        <w:tc>
          <w:tcPr>
            <w:tcW w:w="2552" w:type="dxa"/>
            <w:vAlign w:val="center"/>
            <w:tcPrChange w:id="15" w:author="Steve Baker [NESO]" w:date="2025-10-15T18:11:00Z" w16du:dateUtc="2025-10-15T17:11:00Z">
              <w:tcPr>
                <w:tcW w:w="2552" w:type="dxa"/>
                <w:vAlign w:val="center"/>
              </w:tcPr>
            </w:tcPrChange>
          </w:tcPr>
          <w:p w14:paraId="6C5B9823" w14:textId="77777777" w:rsidR="0061413F" w:rsidRDefault="0061413F">
            <w:pPr>
              <w:rPr>
                <w:color w:val="000000"/>
              </w:rPr>
            </w:pPr>
          </w:p>
        </w:tc>
        <w:tc>
          <w:tcPr>
            <w:tcW w:w="1276" w:type="dxa"/>
            <w:vAlign w:val="center"/>
            <w:tcPrChange w:id="16" w:author="Steve Baker [NESO]" w:date="2025-10-15T18:11:00Z" w16du:dateUtc="2025-10-15T17:11:00Z">
              <w:tcPr>
                <w:tcW w:w="1276" w:type="dxa"/>
                <w:vAlign w:val="center"/>
              </w:tcPr>
            </w:tcPrChange>
          </w:tcPr>
          <w:p w14:paraId="10E874AC" w14:textId="77777777" w:rsidR="0061413F" w:rsidRDefault="0061413F">
            <w:pPr>
              <w:rPr>
                <w:color w:val="000000"/>
              </w:rPr>
            </w:pPr>
          </w:p>
        </w:tc>
      </w:tr>
      <w:tr w:rsidR="0061413F" w14:paraId="1B345378" w14:textId="77777777" w:rsidTr="04953597">
        <w:trPr>
          <w:trHeight w:val="630"/>
          <w:trPrChange w:id="17" w:author="Steve Baker [NESO]" w:date="2025-10-15T18:11:00Z" w16du:dateUtc="2025-10-15T17:11:00Z">
            <w:trPr>
              <w:gridAfter w:val="0"/>
              <w:trHeight w:val="630"/>
            </w:trPr>
          </w:trPrChange>
        </w:trPr>
        <w:tc>
          <w:tcPr>
            <w:tcW w:w="2518" w:type="dxa"/>
            <w:vAlign w:val="center"/>
            <w:tcPrChange w:id="18" w:author="Steve Baker [NESO]" w:date="2025-10-15T18:11:00Z" w16du:dateUtc="2025-10-15T17:11:00Z">
              <w:tcPr>
                <w:tcW w:w="2518" w:type="dxa"/>
                <w:vAlign w:val="center"/>
              </w:tcPr>
            </w:tcPrChange>
          </w:tcPr>
          <w:p w14:paraId="203CE18A" w14:textId="77777777" w:rsidR="0061413F" w:rsidRDefault="0061413F">
            <w:pPr>
              <w:rPr>
                <w:color w:val="000000"/>
              </w:rPr>
            </w:pPr>
            <w:r>
              <w:rPr>
                <w:lang w:eastAsia="en-GB"/>
              </w:rPr>
              <w:t>SP Transmission Ltd</w:t>
            </w:r>
          </w:p>
        </w:tc>
        <w:tc>
          <w:tcPr>
            <w:tcW w:w="2126" w:type="dxa"/>
            <w:vAlign w:val="center"/>
            <w:tcPrChange w:id="19" w:author="Steve Baker [NESO]" w:date="2025-10-15T18:11:00Z" w16du:dateUtc="2025-10-15T17:11:00Z">
              <w:tcPr>
                <w:tcW w:w="2126" w:type="dxa"/>
                <w:vAlign w:val="center"/>
              </w:tcPr>
            </w:tcPrChange>
          </w:tcPr>
          <w:p w14:paraId="5AA529FF" w14:textId="77777777" w:rsidR="0061413F" w:rsidRDefault="0061413F">
            <w:pPr>
              <w:rPr>
                <w:color w:val="000000"/>
              </w:rPr>
            </w:pPr>
          </w:p>
        </w:tc>
        <w:tc>
          <w:tcPr>
            <w:tcW w:w="2552" w:type="dxa"/>
            <w:vAlign w:val="center"/>
            <w:tcPrChange w:id="20" w:author="Steve Baker [NESO]" w:date="2025-10-15T18:11:00Z" w16du:dateUtc="2025-10-15T17:11:00Z">
              <w:tcPr>
                <w:tcW w:w="2552" w:type="dxa"/>
                <w:vAlign w:val="center"/>
              </w:tcPr>
            </w:tcPrChange>
          </w:tcPr>
          <w:p w14:paraId="0D4904B1" w14:textId="77777777" w:rsidR="0061413F" w:rsidRDefault="0061413F">
            <w:pPr>
              <w:rPr>
                <w:color w:val="000000"/>
              </w:rPr>
            </w:pPr>
          </w:p>
        </w:tc>
        <w:tc>
          <w:tcPr>
            <w:tcW w:w="1276" w:type="dxa"/>
            <w:vAlign w:val="center"/>
            <w:tcPrChange w:id="21" w:author="Steve Baker [NESO]" w:date="2025-10-15T18:11:00Z" w16du:dateUtc="2025-10-15T17:11:00Z">
              <w:tcPr>
                <w:tcW w:w="1276" w:type="dxa"/>
                <w:vAlign w:val="center"/>
              </w:tcPr>
            </w:tcPrChange>
          </w:tcPr>
          <w:p w14:paraId="4545A0BD" w14:textId="77777777" w:rsidR="0061413F" w:rsidRDefault="0061413F">
            <w:pPr>
              <w:rPr>
                <w:color w:val="000000"/>
              </w:rPr>
            </w:pPr>
          </w:p>
        </w:tc>
      </w:tr>
      <w:tr w:rsidR="0061413F" w14:paraId="356998DF" w14:textId="77777777" w:rsidTr="04953597">
        <w:trPr>
          <w:trHeight w:val="630"/>
          <w:trPrChange w:id="22" w:author="Steve Baker [NESO]" w:date="2025-10-15T18:11:00Z" w16du:dateUtc="2025-10-15T17:11:00Z">
            <w:trPr>
              <w:gridAfter w:val="0"/>
              <w:trHeight w:val="630"/>
            </w:trPr>
          </w:trPrChange>
        </w:trPr>
        <w:tc>
          <w:tcPr>
            <w:tcW w:w="2518" w:type="dxa"/>
            <w:vAlign w:val="center"/>
            <w:tcPrChange w:id="23" w:author="Steve Baker [NESO]" w:date="2025-10-15T18:11:00Z" w16du:dateUtc="2025-10-15T17:11:00Z">
              <w:tcPr>
                <w:tcW w:w="2518" w:type="dxa"/>
                <w:vAlign w:val="center"/>
              </w:tcPr>
            </w:tcPrChange>
          </w:tcPr>
          <w:p w14:paraId="4172F025" w14:textId="77777777" w:rsidR="0061413F" w:rsidRDefault="0061413F">
            <w:pPr>
              <w:autoSpaceDE w:val="0"/>
              <w:autoSpaceDN w:val="0"/>
              <w:adjustRightInd w:val="0"/>
              <w:rPr>
                <w:lang w:eastAsia="en-GB"/>
              </w:rPr>
            </w:pPr>
            <w:r>
              <w:rPr>
                <w:lang w:eastAsia="en-GB"/>
              </w:rPr>
              <w:t>Scottish Hydro-Electric</w:t>
            </w:r>
          </w:p>
          <w:p w14:paraId="71739534" w14:textId="77777777" w:rsidR="0061413F" w:rsidRDefault="0061413F">
            <w:pPr>
              <w:rPr>
                <w:color w:val="000000"/>
              </w:rPr>
            </w:pPr>
            <w:r>
              <w:rPr>
                <w:lang w:eastAsia="en-GB"/>
              </w:rPr>
              <w:t>Transmission Ltd</w:t>
            </w:r>
          </w:p>
        </w:tc>
        <w:tc>
          <w:tcPr>
            <w:tcW w:w="2126" w:type="dxa"/>
            <w:vAlign w:val="center"/>
            <w:tcPrChange w:id="24" w:author="Steve Baker [NESO]" w:date="2025-10-15T18:11:00Z" w16du:dateUtc="2025-10-15T17:11:00Z">
              <w:tcPr>
                <w:tcW w:w="2126" w:type="dxa"/>
                <w:vAlign w:val="center"/>
              </w:tcPr>
            </w:tcPrChange>
          </w:tcPr>
          <w:p w14:paraId="7A2FDCF4" w14:textId="77777777" w:rsidR="0061413F" w:rsidRDefault="0061413F">
            <w:pPr>
              <w:rPr>
                <w:color w:val="000000"/>
              </w:rPr>
            </w:pPr>
          </w:p>
        </w:tc>
        <w:tc>
          <w:tcPr>
            <w:tcW w:w="2552" w:type="dxa"/>
            <w:vAlign w:val="center"/>
            <w:tcPrChange w:id="25" w:author="Steve Baker [NESO]" w:date="2025-10-15T18:11:00Z" w16du:dateUtc="2025-10-15T17:11:00Z">
              <w:tcPr>
                <w:tcW w:w="2552" w:type="dxa"/>
                <w:vAlign w:val="center"/>
              </w:tcPr>
            </w:tcPrChange>
          </w:tcPr>
          <w:p w14:paraId="193C8098" w14:textId="77777777" w:rsidR="0061413F" w:rsidRDefault="0061413F">
            <w:pPr>
              <w:rPr>
                <w:color w:val="000000"/>
              </w:rPr>
            </w:pPr>
          </w:p>
        </w:tc>
        <w:tc>
          <w:tcPr>
            <w:tcW w:w="1276" w:type="dxa"/>
            <w:vAlign w:val="center"/>
            <w:tcPrChange w:id="26" w:author="Steve Baker [NESO]" w:date="2025-10-15T18:11:00Z" w16du:dateUtc="2025-10-15T17:11:00Z">
              <w:tcPr>
                <w:tcW w:w="1276" w:type="dxa"/>
                <w:vAlign w:val="center"/>
              </w:tcPr>
            </w:tcPrChange>
          </w:tcPr>
          <w:p w14:paraId="411DF5C0" w14:textId="77777777" w:rsidR="0061413F" w:rsidRDefault="0061413F">
            <w:pPr>
              <w:rPr>
                <w:color w:val="000000"/>
              </w:rPr>
            </w:pPr>
          </w:p>
        </w:tc>
      </w:tr>
      <w:tr w:rsidR="00641BC3" w14:paraId="3E91996F" w14:textId="77777777" w:rsidTr="04953597">
        <w:trPr>
          <w:trHeight w:val="660"/>
          <w:trPrChange w:id="27" w:author="Steve Baker [NESO]" w:date="2025-10-15T18:11:00Z" w16du:dateUtc="2025-10-15T17:11:00Z">
            <w:trPr>
              <w:gridAfter w:val="0"/>
              <w:trHeight w:val="630"/>
            </w:trPr>
          </w:trPrChange>
        </w:trPr>
        <w:tc>
          <w:tcPr>
            <w:tcW w:w="2518" w:type="dxa"/>
            <w:vAlign w:val="center"/>
            <w:tcPrChange w:id="28" w:author="Steve Baker [NESO]" w:date="2025-10-15T18:11:00Z" w16du:dateUtc="2025-10-15T17:11:00Z">
              <w:tcPr>
                <w:tcW w:w="2518" w:type="dxa"/>
                <w:vAlign w:val="center"/>
              </w:tcPr>
            </w:tcPrChange>
          </w:tcPr>
          <w:p w14:paraId="2F1A7FD9" w14:textId="77777777" w:rsidR="00641BC3" w:rsidRDefault="00874848">
            <w:pPr>
              <w:autoSpaceDE w:val="0"/>
              <w:autoSpaceDN w:val="0"/>
              <w:adjustRightInd w:val="0"/>
              <w:rPr>
                <w:lang w:eastAsia="en-GB"/>
              </w:rPr>
            </w:pPr>
            <w:r>
              <w:rPr>
                <w:sz w:val="22"/>
                <w:lang w:eastAsia="en-GB"/>
              </w:rPr>
              <w:t>Offshore Transmission Owners</w:t>
            </w:r>
          </w:p>
        </w:tc>
        <w:tc>
          <w:tcPr>
            <w:tcW w:w="2126" w:type="dxa"/>
            <w:vAlign w:val="center"/>
            <w:tcPrChange w:id="29" w:author="Steve Baker [NESO]" w:date="2025-10-15T18:11:00Z" w16du:dateUtc="2025-10-15T17:11:00Z">
              <w:tcPr>
                <w:tcW w:w="2126" w:type="dxa"/>
                <w:vAlign w:val="center"/>
              </w:tcPr>
            </w:tcPrChange>
          </w:tcPr>
          <w:p w14:paraId="26A783B2" w14:textId="77777777" w:rsidR="00641BC3" w:rsidRDefault="00641BC3">
            <w:pPr>
              <w:rPr>
                <w:color w:val="000000"/>
              </w:rPr>
            </w:pPr>
          </w:p>
        </w:tc>
        <w:tc>
          <w:tcPr>
            <w:tcW w:w="2552" w:type="dxa"/>
            <w:vAlign w:val="center"/>
            <w:tcPrChange w:id="30" w:author="Steve Baker [NESO]" w:date="2025-10-15T18:11:00Z" w16du:dateUtc="2025-10-15T17:11:00Z">
              <w:tcPr>
                <w:tcW w:w="2552" w:type="dxa"/>
                <w:vAlign w:val="center"/>
              </w:tcPr>
            </w:tcPrChange>
          </w:tcPr>
          <w:p w14:paraId="037411AB" w14:textId="77777777" w:rsidR="00641BC3" w:rsidRDefault="00641BC3">
            <w:pPr>
              <w:rPr>
                <w:color w:val="000000"/>
              </w:rPr>
            </w:pPr>
          </w:p>
        </w:tc>
        <w:tc>
          <w:tcPr>
            <w:tcW w:w="1276" w:type="dxa"/>
            <w:vAlign w:val="center"/>
            <w:tcPrChange w:id="31" w:author="Steve Baker [NESO]" w:date="2025-10-15T18:11:00Z" w16du:dateUtc="2025-10-15T17:11:00Z">
              <w:tcPr>
                <w:tcW w:w="1276" w:type="dxa"/>
                <w:vAlign w:val="center"/>
              </w:tcPr>
            </w:tcPrChange>
          </w:tcPr>
          <w:p w14:paraId="16D683F9" w14:textId="77777777" w:rsidR="00641BC3" w:rsidRDefault="00641BC3">
            <w:pPr>
              <w:rPr>
                <w:color w:val="000000"/>
              </w:rPr>
            </w:pPr>
          </w:p>
        </w:tc>
      </w:tr>
      <w:tr w:rsidR="00F85901" w14:paraId="22FAD7BE" w14:textId="77777777" w:rsidTr="04953597">
        <w:trPr>
          <w:trHeight w:val="630"/>
          <w:ins w:id="32" w:author="Steve Baker [NESO]" w:date="2025-10-15T18:10:00Z"/>
          <w:trPrChange w:id="33" w:author="Steve Baker [NESO]" w:date="2025-10-15T18:11:00Z" w16du:dateUtc="2025-10-15T17:11:00Z">
            <w:trPr>
              <w:gridAfter w:val="0"/>
              <w:trHeight w:val="630"/>
            </w:trPr>
          </w:trPrChange>
        </w:trPr>
        <w:tc>
          <w:tcPr>
            <w:tcW w:w="2518" w:type="dxa"/>
            <w:vAlign w:val="center"/>
            <w:tcPrChange w:id="34" w:author="Steve Baker [NESO]" w:date="2025-10-15T18:11:00Z" w16du:dateUtc="2025-10-15T17:11:00Z">
              <w:tcPr>
                <w:tcW w:w="2518" w:type="dxa"/>
                <w:vAlign w:val="center"/>
              </w:tcPr>
            </w:tcPrChange>
          </w:tcPr>
          <w:p w14:paraId="368330D7" w14:textId="285942C2" w:rsidR="00F85901" w:rsidRDefault="00C52845">
            <w:pPr>
              <w:autoSpaceDE w:val="0"/>
              <w:autoSpaceDN w:val="0"/>
              <w:adjustRightInd w:val="0"/>
              <w:rPr>
                <w:ins w:id="35" w:author="Steve Baker [NESO]" w:date="2025-10-15T18:10:00Z" w16du:dateUtc="2025-10-15T17:10:00Z"/>
                <w:sz w:val="22"/>
                <w:lang w:eastAsia="en-GB"/>
              </w:rPr>
            </w:pPr>
            <w:ins w:id="36" w:author="Steve Baker [NESO]" w:date="2025-10-15T18:11:00Z" w16du:dateUtc="2025-10-15T17:11:00Z">
              <w:r>
                <w:rPr>
                  <w:rStyle w:val="normaltextrun"/>
                  <w:rFonts w:cs="Arial"/>
                  <w:color w:val="D13438"/>
                  <w:sz w:val="22"/>
                  <w:szCs w:val="22"/>
                  <w:u w:val="single"/>
                  <w:shd w:val="clear" w:color="auto" w:fill="FFFFFF"/>
                </w:rPr>
                <w:t>Competitively Appointed Transmission Owners  </w:t>
              </w:r>
              <w:r>
                <w:rPr>
                  <w:rStyle w:val="eop"/>
                  <w:rFonts w:cs="Arial"/>
                  <w:color w:val="000000"/>
                  <w:sz w:val="22"/>
                  <w:szCs w:val="22"/>
                  <w:shd w:val="clear" w:color="auto" w:fill="FFFFFF"/>
                </w:rPr>
                <w:t> </w:t>
              </w:r>
            </w:ins>
          </w:p>
        </w:tc>
        <w:tc>
          <w:tcPr>
            <w:tcW w:w="2126" w:type="dxa"/>
            <w:vAlign w:val="center"/>
            <w:tcPrChange w:id="37" w:author="Steve Baker [NESO]" w:date="2025-10-15T18:11:00Z" w16du:dateUtc="2025-10-15T17:11:00Z">
              <w:tcPr>
                <w:tcW w:w="2126" w:type="dxa"/>
                <w:vAlign w:val="center"/>
              </w:tcPr>
            </w:tcPrChange>
          </w:tcPr>
          <w:p w14:paraId="61F57CEC" w14:textId="77777777" w:rsidR="00F85901" w:rsidRDefault="00F85901">
            <w:pPr>
              <w:rPr>
                <w:ins w:id="38" w:author="Steve Baker [NESO]" w:date="2025-10-15T18:10:00Z" w16du:dateUtc="2025-10-15T17:10:00Z"/>
                <w:color w:val="000000"/>
              </w:rPr>
            </w:pPr>
          </w:p>
        </w:tc>
        <w:tc>
          <w:tcPr>
            <w:tcW w:w="2552" w:type="dxa"/>
            <w:vAlign w:val="center"/>
            <w:tcPrChange w:id="39" w:author="Steve Baker [NESO]" w:date="2025-10-15T18:11:00Z" w16du:dateUtc="2025-10-15T17:11:00Z">
              <w:tcPr>
                <w:tcW w:w="2552" w:type="dxa"/>
                <w:vAlign w:val="center"/>
              </w:tcPr>
            </w:tcPrChange>
          </w:tcPr>
          <w:p w14:paraId="21C65B41" w14:textId="77777777" w:rsidR="00F85901" w:rsidRDefault="00F85901">
            <w:pPr>
              <w:rPr>
                <w:ins w:id="40" w:author="Steve Baker [NESO]" w:date="2025-10-15T18:10:00Z" w16du:dateUtc="2025-10-15T17:10:00Z"/>
                <w:color w:val="000000"/>
              </w:rPr>
            </w:pPr>
          </w:p>
        </w:tc>
        <w:tc>
          <w:tcPr>
            <w:tcW w:w="1276" w:type="dxa"/>
            <w:vAlign w:val="center"/>
            <w:tcPrChange w:id="41" w:author="Steve Baker [NESO]" w:date="2025-10-15T18:11:00Z" w16du:dateUtc="2025-10-15T17:11:00Z">
              <w:tcPr>
                <w:tcW w:w="1276" w:type="dxa"/>
                <w:vAlign w:val="center"/>
              </w:tcPr>
            </w:tcPrChange>
          </w:tcPr>
          <w:p w14:paraId="51A78735" w14:textId="77777777" w:rsidR="00F85901" w:rsidRDefault="00F85901">
            <w:pPr>
              <w:rPr>
                <w:ins w:id="42" w:author="Steve Baker [NESO]" w:date="2025-10-15T18:10:00Z" w16du:dateUtc="2025-10-15T17:10:00Z"/>
                <w:color w:val="000000"/>
              </w:rPr>
            </w:pPr>
          </w:p>
        </w:tc>
      </w:tr>
    </w:tbl>
    <w:p w14:paraId="72B81714" w14:textId="77777777" w:rsidR="0061413F" w:rsidRDefault="0061413F"/>
    <w:p w14:paraId="1B5A5FB7" w14:textId="77777777" w:rsidR="0061413F" w:rsidRDefault="0061413F"/>
    <w:p w14:paraId="7516B649" w14:textId="77777777" w:rsidR="0061413F" w:rsidRDefault="0061413F">
      <w:pPr>
        <w:pStyle w:val="Heading5"/>
        <w:rPr>
          <w:sz w:val="24"/>
        </w:rPr>
      </w:pPr>
      <w:r>
        <w:rPr>
          <w:sz w:val="24"/>
        </w:rPr>
        <w:t>STC Procedure Change Control History</w:t>
      </w:r>
    </w:p>
    <w:p w14:paraId="035C0150" w14:textId="77777777" w:rsidR="0061413F" w:rsidRDefault="0061413F"/>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574"/>
        <w:gridCol w:w="6784"/>
      </w:tblGrid>
      <w:tr w:rsidR="0061413F" w14:paraId="5197EB80" w14:textId="77777777" w:rsidTr="18347BAA">
        <w:tc>
          <w:tcPr>
            <w:tcW w:w="1384" w:type="dxa"/>
          </w:tcPr>
          <w:p w14:paraId="7BAB1806" w14:textId="77777777" w:rsidR="0061413F" w:rsidRDefault="0061413F">
            <w:r>
              <w:t>Issue 001</w:t>
            </w:r>
          </w:p>
        </w:tc>
        <w:tc>
          <w:tcPr>
            <w:tcW w:w="1574" w:type="dxa"/>
          </w:tcPr>
          <w:p w14:paraId="6DC5A6B2" w14:textId="77777777" w:rsidR="0061413F" w:rsidRDefault="0061413F">
            <w:r>
              <w:t>26/11/2004</w:t>
            </w:r>
          </w:p>
        </w:tc>
        <w:tc>
          <w:tcPr>
            <w:tcW w:w="6784" w:type="dxa"/>
          </w:tcPr>
          <w:p w14:paraId="5298F911" w14:textId="77777777" w:rsidR="0061413F" w:rsidRDefault="0061413F">
            <w:pPr>
              <w:pStyle w:val="Header"/>
              <w:tabs>
                <w:tab w:val="clear" w:pos="4153"/>
                <w:tab w:val="clear" w:pos="8306"/>
              </w:tabs>
            </w:pPr>
            <w:r>
              <w:t>BETTA Go-Live version</w:t>
            </w:r>
          </w:p>
        </w:tc>
      </w:tr>
      <w:tr w:rsidR="0061413F" w14:paraId="4B25CE24" w14:textId="77777777" w:rsidTr="18347BAA">
        <w:tc>
          <w:tcPr>
            <w:tcW w:w="1384" w:type="dxa"/>
          </w:tcPr>
          <w:p w14:paraId="4C325DAC" w14:textId="77777777" w:rsidR="0061413F" w:rsidRDefault="0061413F">
            <w:r>
              <w:t>Issue 002</w:t>
            </w:r>
          </w:p>
        </w:tc>
        <w:tc>
          <w:tcPr>
            <w:tcW w:w="1574" w:type="dxa"/>
          </w:tcPr>
          <w:p w14:paraId="434076F6" w14:textId="77777777" w:rsidR="0061413F" w:rsidRDefault="0061413F">
            <w:r>
              <w:t>04/07/2005</w:t>
            </w:r>
          </w:p>
        </w:tc>
        <w:tc>
          <w:tcPr>
            <w:tcW w:w="6784" w:type="dxa"/>
          </w:tcPr>
          <w:p w14:paraId="1B208F4A" w14:textId="77777777" w:rsidR="0061413F" w:rsidRDefault="0061413F">
            <w:pPr>
              <w:pStyle w:val="Header"/>
              <w:tabs>
                <w:tab w:val="clear" w:pos="4153"/>
                <w:tab w:val="clear" w:pos="8306"/>
              </w:tabs>
            </w:pPr>
            <w:r>
              <w:t>Issue 002 incorporating PA024</w:t>
            </w:r>
          </w:p>
        </w:tc>
      </w:tr>
      <w:tr w:rsidR="0061413F" w14:paraId="6F905D76" w14:textId="77777777" w:rsidTr="18347BAA">
        <w:trPr>
          <w:trHeight w:val="143"/>
        </w:trPr>
        <w:tc>
          <w:tcPr>
            <w:tcW w:w="1384" w:type="dxa"/>
          </w:tcPr>
          <w:p w14:paraId="04622721" w14:textId="77777777" w:rsidR="0061413F" w:rsidRDefault="0061413F">
            <w:r>
              <w:t>Issue 003</w:t>
            </w:r>
          </w:p>
        </w:tc>
        <w:tc>
          <w:tcPr>
            <w:tcW w:w="1574" w:type="dxa"/>
          </w:tcPr>
          <w:p w14:paraId="4483CD9E" w14:textId="77777777" w:rsidR="0061413F" w:rsidRDefault="0061413F">
            <w:r>
              <w:t>25/10/2005</w:t>
            </w:r>
          </w:p>
        </w:tc>
        <w:tc>
          <w:tcPr>
            <w:tcW w:w="6784" w:type="dxa"/>
          </w:tcPr>
          <w:p w14:paraId="0F73FBD2" w14:textId="77777777" w:rsidR="0061413F" w:rsidRDefault="0061413F">
            <w:pPr>
              <w:pStyle w:val="Header"/>
              <w:tabs>
                <w:tab w:val="clear" w:pos="4153"/>
                <w:tab w:val="clear" w:pos="8306"/>
              </w:tabs>
            </w:pPr>
            <w:r>
              <w:t>Issue 003 incorporating PA034 &amp; PA037</w:t>
            </w:r>
          </w:p>
        </w:tc>
      </w:tr>
      <w:tr w:rsidR="00874848" w14:paraId="2F5E61C8" w14:textId="77777777" w:rsidTr="18347BAA">
        <w:trPr>
          <w:trHeight w:val="143"/>
        </w:trPr>
        <w:tc>
          <w:tcPr>
            <w:tcW w:w="1384" w:type="dxa"/>
          </w:tcPr>
          <w:p w14:paraId="105E5E39" w14:textId="77777777" w:rsidR="00874848" w:rsidRDefault="00874848">
            <w:r>
              <w:t>Issue 00</w:t>
            </w:r>
            <w:r w:rsidR="009030F7">
              <w:t>4</w:t>
            </w:r>
          </w:p>
        </w:tc>
        <w:tc>
          <w:tcPr>
            <w:tcW w:w="1574" w:type="dxa"/>
          </w:tcPr>
          <w:p w14:paraId="0F5168FB" w14:textId="77777777" w:rsidR="00874848" w:rsidRDefault="009A7855">
            <w:r>
              <w:t>24/06</w:t>
            </w:r>
            <w:r w:rsidR="00874848">
              <w:t>/2009</w:t>
            </w:r>
          </w:p>
        </w:tc>
        <w:tc>
          <w:tcPr>
            <w:tcW w:w="6784" w:type="dxa"/>
          </w:tcPr>
          <w:p w14:paraId="41352878" w14:textId="77777777" w:rsidR="00874848" w:rsidRDefault="00874848">
            <w:pPr>
              <w:pStyle w:val="Header"/>
              <w:tabs>
                <w:tab w:val="clear" w:pos="4153"/>
                <w:tab w:val="clear" w:pos="8306"/>
              </w:tabs>
            </w:pPr>
            <w:r>
              <w:t>Issue 00</w:t>
            </w:r>
            <w:r w:rsidR="00E84C25">
              <w:t>4</w:t>
            </w:r>
            <w:r>
              <w:t xml:space="preserve"> incorporating changes for Offshore Transmission</w:t>
            </w:r>
          </w:p>
        </w:tc>
      </w:tr>
      <w:tr w:rsidR="00B361FA" w14:paraId="11C70AB9" w14:textId="77777777" w:rsidTr="18347BAA">
        <w:trPr>
          <w:trHeight w:val="143"/>
        </w:trPr>
        <w:tc>
          <w:tcPr>
            <w:tcW w:w="1384" w:type="dxa"/>
          </w:tcPr>
          <w:p w14:paraId="52D9F57F" w14:textId="77777777" w:rsidR="00B361FA" w:rsidRDefault="00B361FA">
            <w:r>
              <w:t>Issue 005</w:t>
            </w:r>
          </w:p>
        </w:tc>
        <w:tc>
          <w:tcPr>
            <w:tcW w:w="1574" w:type="dxa"/>
          </w:tcPr>
          <w:p w14:paraId="0EABD9B0" w14:textId="77777777" w:rsidR="00B361FA" w:rsidRDefault="00B361FA">
            <w:r>
              <w:t>01/04/2019</w:t>
            </w:r>
          </w:p>
        </w:tc>
        <w:tc>
          <w:tcPr>
            <w:tcW w:w="6784" w:type="dxa"/>
          </w:tcPr>
          <w:p w14:paraId="71CAF287" w14:textId="77777777" w:rsidR="00B361FA" w:rsidRDefault="00B361FA">
            <w:pPr>
              <w:pStyle w:val="Header"/>
              <w:tabs>
                <w:tab w:val="clear" w:pos="4153"/>
                <w:tab w:val="clear" w:pos="8306"/>
              </w:tabs>
            </w:pPr>
            <w:r>
              <w:t>Issue 005 incorporating changes for National Grid Legal Separation</w:t>
            </w:r>
          </w:p>
        </w:tc>
      </w:tr>
      <w:tr w:rsidR="00B33E26" w14:paraId="339FE7C0" w14:textId="77777777" w:rsidTr="18347BAA">
        <w:trPr>
          <w:trHeight w:val="143"/>
        </w:trPr>
        <w:tc>
          <w:tcPr>
            <w:tcW w:w="1384" w:type="dxa"/>
          </w:tcPr>
          <w:p w14:paraId="26B0453D" w14:textId="500D1F1C" w:rsidR="00B33E26" w:rsidRDefault="00B33E26" w:rsidP="00B33E26">
            <w:r w:rsidRPr="00B813F0">
              <w:t>Issue 006</w:t>
            </w:r>
          </w:p>
        </w:tc>
        <w:tc>
          <w:tcPr>
            <w:tcW w:w="1574" w:type="dxa"/>
          </w:tcPr>
          <w:p w14:paraId="535CF24D" w14:textId="4930ACE1" w:rsidR="00B33E26" w:rsidRDefault="008F432A" w:rsidP="00B33E26">
            <w:r>
              <w:t>25</w:t>
            </w:r>
            <w:r w:rsidR="00B33E26" w:rsidRPr="00B813F0">
              <w:t>/</w:t>
            </w:r>
            <w:r w:rsidR="00070E1B">
              <w:t>04</w:t>
            </w:r>
            <w:r w:rsidR="00B33E26" w:rsidRPr="00B813F0">
              <w:t>/2023</w:t>
            </w:r>
          </w:p>
        </w:tc>
        <w:tc>
          <w:tcPr>
            <w:tcW w:w="6784" w:type="dxa"/>
          </w:tcPr>
          <w:p w14:paraId="2FC85634" w14:textId="47903C06" w:rsidR="00B33E26" w:rsidRDefault="00B33E26" w:rsidP="00B33E26">
            <w:pPr>
              <w:pStyle w:val="Header"/>
              <w:tabs>
                <w:tab w:val="clear" w:pos="4153"/>
                <w:tab w:val="clear" w:pos="8306"/>
              </w:tabs>
            </w:pPr>
            <w:r>
              <w:t>Issue 006 incorporating use of ‘The Company’ definition as made in the STC</w:t>
            </w:r>
            <w:r w:rsidR="00070E1B">
              <w:t xml:space="preserve"> </w:t>
            </w:r>
            <w:r w:rsidR="00070E1B" w:rsidRPr="18347BAA">
              <w:rPr>
                <w:rFonts w:cs="Arial"/>
              </w:rPr>
              <w:t>PM0130</w:t>
            </w:r>
          </w:p>
        </w:tc>
      </w:tr>
    </w:tbl>
    <w:p w14:paraId="1BF3216B" w14:textId="77777777" w:rsidR="0061413F" w:rsidRDefault="0061413F"/>
    <w:p w14:paraId="5955C0EA" w14:textId="77777777" w:rsidR="0021202B" w:rsidRDefault="0021202B" w:rsidP="0021202B"/>
    <w:p w14:paraId="49D6AFF1" w14:textId="77777777" w:rsidR="0021202B" w:rsidRPr="00952B3B" w:rsidRDefault="0021202B" w:rsidP="0021202B"/>
    <w:p w14:paraId="4C288FB6" w14:textId="77777777" w:rsidR="0021202B" w:rsidRDefault="0021202B" w:rsidP="0021202B"/>
    <w:p w14:paraId="4B1E06D1" w14:textId="77777777" w:rsidR="0061413F" w:rsidRDefault="0061413F">
      <w:pPr>
        <w:ind w:left="360"/>
      </w:pPr>
    </w:p>
    <w:p w14:paraId="59F867A0" w14:textId="77777777" w:rsidR="0061413F" w:rsidRDefault="0061413F">
      <w:pPr>
        <w:pStyle w:val="Heading1"/>
        <w:numPr>
          <w:ilvl w:val="0"/>
          <w:numId w:val="0"/>
        </w:numPr>
        <w:rPr>
          <w:b w:val="0"/>
          <w:sz w:val="20"/>
        </w:rPr>
        <w:sectPr w:rsidR="0061413F">
          <w:headerReference w:type="default" r:id="rId10"/>
          <w:footerReference w:type="even" r:id="rId11"/>
          <w:footerReference w:type="default" r:id="rId12"/>
          <w:pgSz w:w="11906" w:h="16838"/>
          <w:pgMar w:top="1440" w:right="1800" w:bottom="1440" w:left="1800" w:header="720" w:footer="720" w:gutter="0"/>
          <w:cols w:space="720"/>
        </w:sectPr>
      </w:pPr>
      <w:r>
        <w:rPr>
          <w:b w:val="0"/>
          <w:sz w:val="20"/>
        </w:rPr>
        <w:tab/>
        <w:t xml:space="preserve"> </w:t>
      </w:r>
    </w:p>
    <w:p w14:paraId="29AC4DF4" w14:textId="77777777" w:rsidR="0061413F" w:rsidRDefault="0061413F">
      <w:pPr>
        <w:pStyle w:val="Heading1"/>
        <w:keepLines/>
      </w:pPr>
      <w:r>
        <w:t>Introduction</w:t>
      </w:r>
    </w:p>
    <w:p w14:paraId="52374189" w14:textId="77777777" w:rsidR="0061413F" w:rsidRDefault="0061413F">
      <w:pPr>
        <w:pStyle w:val="Heading2"/>
        <w:keepLines/>
      </w:pPr>
      <w:r>
        <w:t>Scope</w:t>
      </w:r>
    </w:p>
    <w:p w14:paraId="2CDA11F1" w14:textId="005EEB6D" w:rsidR="0061413F" w:rsidRDefault="0061413F">
      <w:pPr>
        <w:pStyle w:val="Heading3"/>
        <w:jc w:val="both"/>
      </w:pPr>
      <w:r>
        <w:t xml:space="preserve">This process applies to </w:t>
      </w:r>
      <w:r w:rsidR="0082322F">
        <w:t>The Company</w:t>
      </w:r>
      <w:r w:rsidR="0082322F" w:rsidRPr="0082322F">
        <w:t>, as defined in the STC and meaning the licence holder with system operator responsibilities,</w:t>
      </w:r>
      <w:r>
        <w:t xml:space="preserve"> and each TO and describes the processes required to ensure that the relevant numbering and nomenclature standards are implemented on transmission sites and User Sites and to ensure that </w:t>
      </w:r>
      <w:r w:rsidR="0082322F">
        <w:t>The Company</w:t>
      </w:r>
      <w:r>
        <w:t xml:space="preserve"> can discharge its responsibilities under the Grid Code (OC11).</w:t>
      </w:r>
    </w:p>
    <w:p w14:paraId="44EF16FA" w14:textId="77777777" w:rsidR="0061413F" w:rsidRDefault="0061413F">
      <w:pPr>
        <w:pStyle w:val="Heading3"/>
        <w:jc w:val="both"/>
      </w:pPr>
      <w:r>
        <w:t xml:space="preserve">This process shall apply to HV Apparatus forming part of the </w:t>
      </w:r>
      <w:r w:rsidR="009A7855">
        <w:t>National Electricity Transmission System</w:t>
      </w:r>
      <w:r>
        <w:t xml:space="preserve"> including the interface with Users.</w:t>
      </w:r>
    </w:p>
    <w:p w14:paraId="23515927" w14:textId="547A5E68" w:rsidR="0061413F" w:rsidRDefault="0061413F">
      <w:pPr>
        <w:pStyle w:val="Heading3"/>
        <w:keepLines/>
        <w:jc w:val="both"/>
      </w:pPr>
      <w:r>
        <w:t xml:space="preserve">This procedure applies to </w:t>
      </w:r>
      <w:r w:rsidR="0082322F">
        <w:t>The Company</w:t>
      </w:r>
      <w:r>
        <w:t xml:space="preserve"> and each TO. </w:t>
      </w:r>
    </w:p>
    <w:p w14:paraId="02D5E8F7" w14:textId="77777777" w:rsidR="0061413F" w:rsidRDefault="0061413F">
      <w:pPr>
        <w:pStyle w:val="Heading3"/>
        <w:keepLines/>
        <w:jc w:val="both"/>
      </w:pPr>
      <w:r>
        <w:t>For the purposes of this document, TOs are:</w:t>
      </w:r>
    </w:p>
    <w:p w14:paraId="6356FD42" w14:textId="77777777" w:rsidR="00B361FA" w:rsidRDefault="00B361FA">
      <w:pPr>
        <w:pStyle w:val="BulletList"/>
      </w:pPr>
      <w:r>
        <w:t>NGET;</w:t>
      </w:r>
    </w:p>
    <w:p w14:paraId="1B3EA94B" w14:textId="77777777" w:rsidR="0061413F" w:rsidRDefault="0061413F">
      <w:pPr>
        <w:pStyle w:val="BulletList"/>
      </w:pPr>
      <w:r>
        <w:t xml:space="preserve">SPT; </w:t>
      </w:r>
    </w:p>
    <w:p w14:paraId="4DF16455" w14:textId="77777777" w:rsidR="00874848" w:rsidRDefault="0061413F">
      <w:pPr>
        <w:pStyle w:val="BulletList"/>
      </w:pPr>
      <w:r>
        <w:t>SHETL</w:t>
      </w:r>
      <w:r w:rsidR="00874848">
        <w:t xml:space="preserve">; </w:t>
      </w:r>
      <w:del w:id="43" w:author="Steve Baker [NESO]" w:date="2025-10-15T18:12:00Z" w16du:dateUtc="2025-10-15T17:12:00Z">
        <w:r w:rsidR="00874848" w:rsidDel="00282509">
          <w:delText>and</w:delText>
        </w:r>
      </w:del>
    </w:p>
    <w:p w14:paraId="40A2F2A9" w14:textId="7BF691C8" w:rsidR="0061413F" w:rsidRDefault="00874848">
      <w:pPr>
        <w:pStyle w:val="BulletList"/>
        <w:rPr>
          <w:ins w:id="44" w:author="Steve Baker [NESO]" w:date="2025-10-15T18:11:00Z" w16du:dateUtc="2025-10-15T17:11:00Z"/>
        </w:rPr>
      </w:pPr>
      <w:r>
        <w:t xml:space="preserve">All Offshore Transmission Licence holders as appointed by </w:t>
      </w:r>
      <w:del w:id="45" w:author="Steve Baker [NESO]" w:date="2025-10-15T18:11:00Z" w16du:dateUtc="2025-10-15T17:11:00Z">
        <w:r w:rsidDel="00282509">
          <w:delText>OFGEM</w:delText>
        </w:r>
      </w:del>
      <w:ins w:id="46" w:author="Steve Baker [NESO]" w:date="2025-10-15T18:11:00Z" w16du:dateUtc="2025-10-15T17:11:00Z">
        <w:r w:rsidR="00282509">
          <w:t>Ofgem;</w:t>
        </w:r>
      </w:ins>
      <w:ins w:id="47" w:author="Steve Baker [NESO]" w:date="2025-10-15T18:12:00Z" w16du:dateUtc="2025-10-15T17:12:00Z">
        <w:r w:rsidR="00282509">
          <w:t xml:space="preserve"> and</w:t>
        </w:r>
      </w:ins>
      <w:del w:id="48" w:author="Steve Baker [NESO]" w:date="2025-10-15T18:11:00Z" w16du:dateUtc="2025-10-15T17:11:00Z">
        <w:r w:rsidR="0061413F" w:rsidDel="00282509">
          <w:delText>.</w:delText>
        </w:r>
      </w:del>
    </w:p>
    <w:p w14:paraId="32DA98DF" w14:textId="0922C8B0" w:rsidR="00282509" w:rsidRDefault="00282509">
      <w:pPr>
        <w:pStyle w:val="BulletList"/>
      </w:pPr>
      <w:ins w:id="49" w:author="Steve Baker [NESO]" w:date="2025-10-15T18:11:00Z" w16du:dateUtc="2025-10-15T17:11:00Z">
        <w:r>
          <w:rPr>
            <w:rStyle w:val="normaltextrun"/>
            <w:rFonts w:cs="Arial"/>
            <w:color w:val="D13438"/>
            <w:u w:val="single"/>
            <w:shd w:val="clear" w:color="auto" w:fill="FFFFFF"/>
          </w:rPr>
          <w:t>All Competitively Appointed Transmission Licence holders as appointed by Ofgem.</w:t>
        </w:r>
        <w:r>
          <w:rPr>
            <w:rStyle w:val="eop"/>
            <w:rFonts w:cs="Arial"/>
            <w:color w:val="000000"/>
            <w:shd w:val="clear" w:color="auto" w:fill="FFFFFF"/>
          </w:rPr>
          <w:t> </w:t>
        </w:r>
      </w:ins>
    </w:p>
    <w:p w14:paraId="464418CF" w14:textId="60C27973" w:rsidR="0061413F" w:rsidRDefault="00874848">
      <w:pPr>
        <w:pStyle w:val="BodyText"/>
        <w:keepNext/>
        <w:keepLines/>
        <w:ind w:left="0"/>
        <w:jc w:val="both"/>
      </w:pPr>
      <w:r>
        <w:t>In the event that specific conditions or exceptions are made in the document relating to an Onshore TO or Offshore TO these will be prefixed appropriately</w:t>
      </w:r>
      <w:r w:rsidR="00EA4832">
        <w:t>.</w:t>
      </w:r>
    </w:p>
    <w:p w14:paraId="3D7887C1" w14:textId="77777777" w:rsidR="00874848" w:rsidRDefault="00874848">
      <w:pPr>
        <w:pStyle w:val="BodyText"/>
        <w:keepNext/>
        <w:keepLines/>
        <w:ind w:left="0"/>
        <w:jc w:val="both"/>
      </w:pPr>
    </w:p>
    <w:p w14:paraId="53FCC6B0" w14:textId="77777777" w:rsidR="0061413F" w:rsidRDefault="0061413F">
      <w:pPr>
        <w:pStyle w:val="Heading2"/>
        <w:keepLines/>
        <w:jc w:val="both"/>
      </w:pPr>
      <w:r>
        <w:t>Objectives</w:t>
      </w:r>
    </w:p>
    <w:p w14:paraId="235F2408" w14:textId="77777777" w:rsidR="0061413F" w:rsidRDefault="0061413F">
      <w:pPr>
        <w:pStyle w:val="Heading3"/>
        <w:jc w:val="both"/>
      </w:pPr>
      <w:r>
        <w:t xml:space="preserve">The overall objective of the asset nomenclature process is to ensure, as far as possible, the safe and effective operation of the </w:t>
      </w:r>
      <w:r w:rsidR="009A7855">
        <w:t>National Electricity Transmission System</w:t>
      </w:r>
      <w:r>
        <w:t xml:space="preserve"> and to reduce the risk of human error by clear and unambiguous identification of HV Apparatus. </w:t>
      </w:r>
    </w:p>
    <w:p w14:paraId="13F6156F" w14:textId="77777777" w:rsidR="0061413F" w:rsidRDefault="0061413F">
      <w:pPr>
        <w:pStyle w:val="Heading3"/>
        <w:keepLines/>
        <w:jc w:val="both"/>
      </w:pPr>
      <w:r>
        <w:t>This process specifies the following:</w:t>
      </w:r>
    </w:p>
    <w:p w14:paraId="62A10496" w14:textId="7C77FD47" w:rsidR="0061413F" w:rsidRDefault="0061413F">
      <w:pPr>
        <w:keepNext/>
        <w:keepLines/>
        <w:numPr>
          <w:ilvl w:val="0"/>
          <w:numId w:val="13"/>
        </w:numPr>
        <w:tabs>
          <w:tab w:val="clear" w:pos="360"/>
          <w:tab w:val="num" w:pos="1080"/>
        </w:tabs>
        <w:spacing w:after="0"/>
        <w:ind w:left="1077" w:hanging="357"/>
        <w:jc w:val="both"/>
      </w:pPr>
      <w:r>
        <w:t xml:space="preserve">the responsibilities of </w:t>
      </w:r>
      <w:r w:rsidR="0082322F">
        <w:t>The Company</w:t>
      </w:r>
      <w:r>
        <w:t xml:space="preserve"> and TOs for ensuring that the relevant numbering and nomenclature standards are implemented and to ensure that </w:t>
      </w:r>
      <w:r w:rsidR="0082322F">
        <w:t>The Company</w:t>
      </w:r>
      <w:r>
        <w:t xml:space="preserve"> can discharge its responsibilities under the Grid Code (OC11); and</w:t>
      </w:r>
    </w:p>
    <w:p w14:paraId="5639D059" w14:textId="223C98FC" w:rsidR="0061413F" w:rsidRDefault="0061413F">
      <w:pPr>
        <w:keepNext/>
        <w:keepLines/>
        <w:numPr>
          <w:ilvl w:val="0"/>
          <w:numId w:val="13"/>
        </w:numPr>
        <w:tabs>
          <w:tab w:val="clear" w:pos="360"/>
          <w:tab w:val="num" w:pos="1080"/>
        </w:tabs>
        <w:spacing w:after="0"/>
        <w:ind w:left="1077" w:hanging="357"/>
        <w:jc w:val="both"/>
      </w:pPr>
      <w:r>
        <w:t xml:space="preserve">the requirements for exchange of information relating to ensuring that the relevant numbering and nomenclature standards are implemented and to ensure that </w:t>
      </w:r>
      <w:r w:rsidR="0082322F">
        <w:t>The Company</w:t>
      </w:r>
      <w:r>
        <w:t xml:space="preserve"> can discharge its responsibilities under the Grid Code (OC11).</w:t>
      </w:r>
    </w:p>
    <w:p w14:paraId="02FAC8B8" w14:textId="77777777" w:rsidR="0061413F" w:rsidRDefault="0061413F">
      <w:pPr>
        <w:pStyle w:val="Heading3"/>
        <w:keepLines/>
        <w:numPr>
          <w:ilvl w:val="0"/>
          <w:numId w:val="0"/>
        </w:numPr>
        <w:jc w:val="both"/>
      </w:pPr>
    </w:p>
    <w:p w14:paraId="69F2DAE9" w14:textId="77777777" w:rsidR="0061413F" w:rsidRDefault="0061413F">
      <w:pPr>
        <w:pStyle w:val="Heading2"/>
        <w:keepLines/>
        <w:jc w:val="both"/>
      </w:pPr>
      <w:r>
        <w:t>Background</w:t>
      </w:r>
    </w:p>
    <w:p w14:paraId="24C512F6" w14:textId="1706BD56" w:rsidR="0061413F" w:rsidRDefault="002D582C">
      <w:pPr>
        <w:pStyle w:val="Heading3"/>
        <w:keepLines/>
        <w:jc w:val="both"/>
      </w:pPr>
      <w:r>
        <w:t>T</w:t>
      </w:r>
      <w:r w:rsidR="0061413F">
        <w:t xml:space="preserve">he </w:t>
      </w:r>
      <w:r w:rsidR="00374617">
        <w:t xml:space="preserve">Onshore </w:t>
      </w:r>
      <w:r w:rsidR="0061413F">
        <w:t xml:space="preserve">TOs each have their own numbering and nomenclature specifications </w:t>
      </w:r>
      <w:r w:rsidR="00EF02AD">
        <w:t xml:space="preserve">and </w:t>
      </w:r>
      <w:r w:rsidR="0061413F">
        <w:t>th</w:t>
      </w:r>
      <w:r w:rsidR="003E2B5D">
        <w:t>ese</w:t>
      </w:r>
      <w:r w:rsidR="0061413F">
        <w:t xml:space="preserve"> will continue to be used within their authorised areas. All new HV Apparatus will use the nomenclature and number system of the relevant </w:t>
      </w:r>
      <w:r w:rsidR="00374617">
        <w:t xml:space="preserve">Onshore </w:t>
      </w:r>
      <w:r w:rsidR="0061413F">
        <w:t xml:space="preserve">TO </w:t>
      </w:r>
      <w:r w:rsidR="00EF02AD">
        <w:t>as outlined in section 3</w:t>
      </w:r>
      <w:r w:rsidR="0061413F">
        <w:t xml:space="preserve">, except as defined in section 3.1.8 (for new types of plant not covered under the existing specifications). </w:t>
      </w:r>
    </w:p>
    <w:p w14:paraId="37752A94" w14:textId="77777777" w:rsidR="0061413F" w:rsidRDefault="0061413F">
      <w:pPr>
        <w:pStyle w:val="Heading3"/>
        <w:keepLines/>
        <w:jc w:val="both"/>
      </w:pPr>
      <w:r>
        <w:t xml:space="preserve">To ensure consistent application of the numbering and nomenclature system for all HV Apparatus, </w:t>
      </w:r>
      <w:r w:rsidR="002D582C">
        <w:t>E</w:t>
      </w:r>
      <w:r>
        <w:t xml:space="preserve">ach </w:t>
      </w:r>
      <w:r w:rsidR="00EF02AD">
        <w:t xml:space="preserve">Onshore </w:t>
      </w:r>
      <w:r>
        <w:t>TO shall notify the other Parties of the latest numbering or nomenclature standard within its area. Affected Parties shall disseminate the relevant information to other affected parties, as defined in this process.</w:t>
      </w:r>
    </w:p>
    <w:p w14:paraId="24EF46FC" w14:textId="04BD9278" w:rsidR="0061413F" w:rsidRDefault="0082322F">
      <w:pPr>
        <w:pStyle w:val="Heading3"/>
        <w:keepLines/>
        <w:jc w:val="both"/>
      </w:pPr>
      <w:r>
        <w:t>The Company</w:t>
      </w:r>
      <w:r w:rsidR="0061413F">
        <w:t xml:space="preserve"> shall procure through the Grid Code that relevant TO nomenclature standards, as notified to </w:t>
      </w:r>
      <w:r>
        <w:t>The Company</w:t>
      </w:r>
      <w:r w:rsidR="0061413F">
        <w:t xml:space="preserve"> by the </w:t>
      </w:r>
      <w:r w:rsidR="00374617">
        <w:t xml:space="preserve">Onshore </w:t>
      </w:r>
      <w:r w:rsidR="0061413F">
        <w:t>TO</w:t>
      </w:r>
      <w:r w:rsidR="00EF02AD">
        <w:t>s</w:t>
      </w:r>
      <w:r w:rsidR="0061413F">
        <w:t xml:space="preserve">, are observed by Users to the extent required in the Grid Code. </w:t>
      </w:r>
    </w:p>
    <w:p w14:paraId="0A82F583" w14:textId="77777777" w:rsidR="0061413F" w:rsidRDefault="0061413F">
      <w:pPr>
        <w:pStyle w:val="Heading3"/>
        <w:keepLines/>
        <w:numPr>
          <w:ilvl w:val="0"/>
          <w:numId w:val="0"/>
        </w:numPr>
        <w:jc w:val="both"/>
      </w:pPr>
    </w:p>
    <w:p w14:paraId="5D114C66" w14:textId="77777777" w:rsidR="0061413F" w:rsidRDefault="0061413F">
      <w:pPr>
        <w:jc w:val="both"/>
      </w:pPr>
    </w:p>
    <w:p w14:paraId="7BACCC87" w14:textId="77777777" w:rsidR="0061413F" w:rsidRDefault="0061413F">
      <w:pPr>
        <w:pStyle w:val="Heading1"/>
        <w:jc w:val="both"/>
      </w:pPr>
      <w:r>
        <w:t xml:space="preserve">Key Definitions </w:t>
      </w:r>
    </w:p>
    <w:p w14:paraId="2F2F5154" w14:textId="77777777" w:rsidR="0061413F" w:rsidRDefault="0061413F">
      <w:pPr>
        <w:pStyle w:val="Heading2"/>
      </w:pPr>
      <w:r>
        <w:t xml:space="preserve"> For the purposes of STCP10-1:</w:t>
      </w:r>
    </w:p>
    <w:p w14:paraId="454FC7C6" w14:textId="77777777" w:rsidR="0061413F" w:rsidRDefault="0061413F">
      <w:pPr>
        <w:pStyle w:val="Heading3"/>
        <w:jc w:val="both"/>
      </w:pPr>
      <w:r>
        <w:t>HV Apparatus, for the purpose of this process, shall include SF</w:t>
      </w:r>
      <w:r>
        <w:rPr>
          <w:vertAlign w:val="subscript"/>
        </w:rPr>
        <w:t xml:space="preserve">6 </w:t>
      </w:r>
      <w:r>
        <w:t>Gas zones associated with any HV Apparatus as defined by OC11.</w:t>
      </w:r>
    </w:p>
    <w:p w14:paraId="20AFE2FB" w14:textId="77777777" w:rsidR="0061413F" w:rsidRDefault="0061413F">
      <w:pPr>
        <w:pStyle w:val="Heading3"/>
        <w:numPr>
          <w:ilvl w:val="0"/>
          <w:numId w:val="0"/>
        </w:numPr>
        <w:jc w:val="both"/>
      </w:pPr>
    </w:p>
    <w:p w14:paraId="16A367D1" w14:textId="77777777" w:rsidR="0061413F" w:rsidRDefault="0061413F">
      <w:pPr>
        <w:pStyle w:val="Heading1"/>
        <w:jc w:val="both"/>
      </w:pPr>
      <w:r>
        <w:t>Procedure</w:t>
      </w:r>
    </w:p>
    <w:p w14:paraId="15D26BFC" w14:textId="77777777" w:rsidR="0061413F" w:rsidRDefault="0061413F">
      <w:pPr>
        <w:pStyle w:val="Heading2"/>
        <w:jc w:val="both"/>
      </w:pPr>
      <w:r>
        <w:t>Asset Nomenclature</w:t>
      </w:r>
    </w:p>
    <w:p w14:paraId="448558B8" w14:textId="77777777" w:rsidR="0061413F" w:rsidRDefault="0061413F">
      <w:pPr>
        <w:pStyle w:val="Heading3"/>
        <w:jc w:val="both"/>
      </w:pPr>
      <w:bookmarkStart w:id="50" w:name="_Ref81885117"/>
      <w:r>
        <w:t>HV Apparatus currently in operational service, shall retain its existing nomenclature and geographical naming where applicable, and shall not be renamed retrospectively for the introduction of BETTA</w:t>
      </w:r>
      <w:r w:rsidR="003E2B5D">
        <w:t xml:space="preserve"> or Offshore Transmission</w:t>
      </w:r>
      <w:r>
        <w:t>.</w:t>
      </w:r>
      <w:r>
        <w:rPr>
          <w:color w:val="FF0000"/>
        </w:rPr>
        <w:t xml:space="preserve"> </w:t>
      </w:r>
      <w:bookmarkEnd w:id="50"/>
    </w:p>
    <w:p w14:paraId="4AA97132" w14:textId="61D2697A" w:rsidR="0061413F" w:rsidRDefault="0061413F">
      <w:pPr>
        <w:pStyle w:val="Heading3"/>
        <w:jc w:val="both"/>
      </w:pPr>
      <w:r>
        <w:t xml:space="preserve">Where the TO requires a change to numbering or nomenclature of existing HV Apparatus it shall notify </w:t>
      </w:r>
      <w:r w:rsidR="0082322F">
        <w:t>The Company</w:t>
      </w:r>
      <w:r>
        <w:t xml:space="preserve"> of any proposed changes. The notification shall be in sufficient time to allow changes to </w:t>
      </w:r>
      <w:r w:rsidR="0082322F">
        <w:t>The Company</w:t>
      </w:r>
      <w:r>
        <w:t xml:space="preserve"> and TO databases to be made in a co-ordinated manner, and where applicable, to allow </w:t>
      </w:r>
      <w:r w:rsidR="0082322F">
        <w:t>The Company</w:t>
      </w:r>
      <w:r>
        <w:t xml:space="preserve"> to notify other relevant </w:t>
      </w:r>
      <w:r w:rsidRPr="009A7855">
        <w:t>Parties, in accordance with the Grid Code and the provisions of STCP 19-4 Commissioning and Decommissioning, or STCP 04-1 Real Time Data Change Management, as appropriate.</w:t>
      </w:r>
    </w:p>
    <w:p w14:paraId="616869A6" w14:textId="77777777" w:rsidR="000647EF" w:rsidRDefault="007533C9">
      <w:pPr>
        <w:pStyle w:val="Heading3"/>
        <w:jc w:val="both"/>
      </w:pPr>
      <w:r>
        <w:t xml:space="preserve">The nomenclature used for new connections </w:t>
      </w:r>
      <w:r w:rsidR="007036F7">
        <w:t xml:space="preserve">associated with </w:t>
      </w:r>
      <w:r>
        <w:t>Offshore TO networks shall be that used by the existing</w:t>
      </w:r>
      <w:r w:rsidR="000647EF">
        <w:t xml:space="preserve"> </w:t>
      </w:r>
      <w:r>
        <w:t>O</w:t>
      </w:r>
      <w:r w:rsidR="000647EF">
        <w:t xml:space="preserve">nshore TO </w:t>
      </w:r>
      <w:r>
        <w:t>at th</w:t>
      </w:r>
      <w:r w:rsidR="007036F7">
        <w:t xml:space="preserve">e connecting </w:t>
      </w:r>
      <w:r>
        <w:t>site. In the c</w:t>
      </w:r>
      <w:r w:rsidR="000647EF">
        <w:t>as</w:t>
      </w:r>
      <w:r>
        <w:t>e</w:t>
      </w:r>
      <w:r w:rsidR="000647EF">
        <w:t xml:space="preserve"> of </w:t>
      </w:r>
      <w:r>
        <w:t xml:space="preserve">Offshore network </w:t>
      </w:r>
      <w:r w:rsidR="000647EF">
        <w:t xml:space="preserve">connections to a DNO network the nomenclature </w:t>
      </w:r>
      <w:r>
        <w:t>used shall</w:t>
      </w:r>
      <w:r w:rsidR="00BF5FAE">
        <w:t xml:space="preserve"> be</w:t>
      </w:r>
      <w:r>
        <w:t xml:space="preserve"> that of </w:t>
      </w:r>
      <w:r w:rsidR="000647EF">
        <w:t xml:space="preserve">the </w:t>
      </w:r>
      <w:r>
        <w:t xml:space="preserve">Onshore </w:t>
      </w:r>
      <w:r w:rsidR="000647EF">
        <w:t>TO interfacing with that DNO</w:t>
      </w:r>
      <w:r w:rsidR="007036F7">
        <w:t xml:space="preserve"> Onshore</w:t>
      </w:r>
      <w:r>
        <w:t>.</w:t>
      </w:r>
      <w:r w:rsidR="000647EF">
        <w:t xml:space="preserve">  </w:t>
      </w:r>
    </w:p>
    <w:p w14:paraId="7DA9E103" w14:textId="3C6B21F1" w:rsidR="0061413F" w:rsidRDefault="0082322F">
      <w:pPr>
        <w:pStyle w:val="Heading3"/>
        <w:jc w:val="both"/>
      </w:pPr>
      <w:r>
        <w:t>The Company</w:t>
      </w:r>
      <w:r w:rsidR="0061413F">
        <w:t xml:space="preserve"> shall notify the relevant TO of any proposed changes to User HV Apparatus numbering and nomenclature within the TO’s licensed area or where it could reasonably affect the TO, as soon as it becomes aware. If the proposed change applies to HV User Apparatus within a transmission site, the TO shall agree the proposed changes with </w:t>
      </w:r>
      <w:r>
        <w:t>The Company</w:t>
      </w:r>
      <w:r w:rsidR="0061413F">
        <w:t xml:space="preserve">, or suggest alternative numbering and nomenclature. Once agreement has been reached between </w:t>
      </w:r>
      <w:r>
        <w:t>The Company</w:t>
      </w:r>
      <w:r w:rsidR="0061413F">
        <w:t xml:space="preserve"> and the TO, </w:t>
      </w:r>
      <w:r>
        <w:t>The Company</w:t>
      </w:r>
      <w:r w:rsidR="0061413F">
        <w:t xml:space="preserve"> shall confirm the changes with the User. </w:t>
      </w:r>
      <w:r>
        <w:t>The Company</w:t>
      </w:r>
      <w:r w:rsidR="0061413F">
        <w:t xml:space="preserve"> shall notify the TO promptly to allow agreement to be reached between </w:t>
      </w:r>
      <w:r>
        <w:t>The Company</w:t>
      </w:r>
      <w:r w:rsidR="0061413F">
        <w:t xml:space="preserve"> and the TO and for </w:t>
      </w:r>
      <w:r>
        <w:t>The Company</w:t>
      </w:r>
      <w:r w:rsidR="0061413F">
        <w:t xml:space="preserve"> to respond to the User within a month of the User’s notification. This is to allow changes to </w:t>
      </w:r>
      <w:r>
        <w:t>The Company</w:t>
      </w:r>
      <w:r w:rsidR="0061413F">
        <w:t xml:space="preserve">, TO and User </w:t>
      </w:r>
      <w:r w:rsidR="0061413F" w:rsidRPr="009A7855">
        <w:t>databases, to be made in a co-ordinated manner, in accordance with the provisions of STCP 19-4 Commissioning and Decommissioning or STCP 04-1 Real Time Data Change Management, as appropriate.</w:t>
      </w:r>
    </w:p>
    <w:p w14:paraId="792A3CE0" w14:textId="549618F5" w:rsidR="0061413F" w:rsidRDefault="0082322F">
      <w:pPr>
        <w:pStyle w:val="Heading3"/>
        <w:jc w:val="both"/>
      </w:pPr>
      <w:bookmarkStart w:id="51" w:name="_Ref81882923"/>
      <w:r>
        <w:t>The Company</w:t>
      </w:r>
      <w:r w:rsidR="0061413F">
        <w:t xml:space="preserve"> shall notify the relevant TO of any proposed changes to HV Apparatus numbering and nomenclature at </w:t>
      </w:r>
      <w:r>
        <w:t>The Company</w:t>
      </w:r>
      <w:r w:rsidR="00EA4832">
        <w:t xml:space="preserve"> </w:t>
      </w:r>
      <w:r w:rsidR="0061413F">
        <w:t>~</w:t>
      </w:r>
      <w:r w:rsidR="00EA4832">
        <w:t xml:space="preserve"> </w:t>
      </w:r>
      <w:r w:rsidR="0061413F">
        <w:t>TO</w:t>
      </w:r>
      <w:r w:rsidR="003E2B5D">
        <w:t>,</w:t>
      </w:r>
      <w:r w:rsidR="0061413F">
        <w:t xml:space="preserve"> TO~TO </w:t>
      </w:r>
      <w:r w:rsidR="003E2B5D">
        <w:t xml:space="preserve">and additionally TO-DNO </w:t>
      </w:r>
      <w:r w:rsidR="0061413F">
        <w:t>interface sites</w:t>
      </w:r>
      <w:r w:rsidR="003E2B5D">
        <w:t xml:space="preserve"> involving </w:t>
      </w:r>
      <w:r w:rsidR="00687CBA">
        <w:t>O</w:t>
      </w:r>
      <w:r w:rsidR="003E2B5D">
        <w:t xml:space="preserve">ffshore to </w:t>
      </w:r>
      <w:r w:rsidR="00687CBA">
        <w:t>O</w:t>
      </w:r>
      <w:r w:rsidR="003E2B5D">
        <w:t>nshore connections</w:t>
      </w:r>
      <w:r w:rsidR="0061413F">
        <w:t>.</w:t>
      </w:r>
      <w:bookmarkEnd w:id="51"/>
      <w:r w:rsidR="0061413F">
        <w:t xml:space="preserve"> The notification shall be in sufficient time to allow changes to </w:t>
      </w:r>
      <w:r>
        <w:t>The Company</w:t>
      </w:r>
      <w:r w:rsidR="0061413F">
        <w:t xml:space="preserve"> and TO databases to be made in a co-ordinated manner, and the provisions of STCP 19-4 Commissioning and De-commissioning, or STCP 04-1 Real Time Data Change Management, as appropriate.</w:t>
      </w:r>
    </w:p>
    <w:p w14:paraId="646E6944" w14:textId="77777777" w:rsidR="0061413F" w:rsidRDefault="0061413F">
      <w:pPr>
        <w:pStyle w:val="Heading3"/>
        <w:jc w:val="both"/>
      </w:pPr>
      <w:r>
        <w:t xml:space="preserve">Where reasonably practicable, existing HV Apparatus undergoing refurbishment or reconfiguration with nomenclature that does not conform to current standards shall be re-numbered and or re-named in accordance with the relevant  standard. </w:t>
      </w:r>
    </w:p>
    <w:p w14:paraId="7AC93456" w14:textId="77777777" w:rsidR="0061413F" w:rsidRDefault="0061413F">
      <w:pPr>
        <w:pStyle w:val="Heading3"/>
        <w:jc w:val="both"/>
      </w:pPr>
      <w:r>
        <w:t xml:space="preserve">HV Apparatus under construction at existing transmission sites shall be named in accordance with the relevant </w:t>
      </w:r>
      <w:r w:rsidR="00687CBA">
        <w:t xml:space="preserve">Onshore </w:t>
      </w:r>
      <w:r>
        <w:t>TO standards for numbering, nomenclature, and geographical naming</w:t>
      </w:r>
      <w:r w:rsidR="007036F7">
        <w:t xml:space="preserve"> in accordance with 3.1.3</w:t>
      </w:r>
      <w:r>
        <w:t>.</w:t>
      </w:r>
    </w:p>
    <w:p w14:paraId="13E9B0E5" w14:textId="3A96AB11" w:rsidR="0061413F" w:rsidRDefault="0061413F">
      <w:pPr>
        <w:pStyle w:val="Heading3"/>
        <w:jc w:val="both"/>
      </w:pPr>
      <w:r>
        <w:t xml:space="preserve">The naming of new HV Apparatus shall be completed by the TO and accepted by </w:t>
      </w:r>
      <w:r w:rsidR="0082322F">
        <w:t>The Company</w:t>
      </w:r>
      <w:r w:rsidR="004155CD">
        <w:t xml:space="preserve"> and any other affected TO</w:t>
      </w:r>
      <w:r>
        <w:t xml:space="preserve">, as part of the construction process. The TO shall ensure that </w:t>
      </w:r>
      <w:r w:rsidR="0082322F">
        <w:t>The Company</w:t>
      </w:r>
      <w:r>
        <w:t xml:space="preserve"> is notified of the proposed names in accordance with the provisions of 3.1.2.</w:t>
      </w:r>
    </w:p>
    <w:p w14:paraId="0733F92B" w14:textId="412D84DD" w:rsidR="0061413F" w:rsidRDefault="0061413F">
      <w:pPr>
        <w:pStyle w:val="Heading3"/>
        <w:jc w:val="both"/>
      </w:pPr>
      <w:r>
        <w:t xml:space="preserve">Where reasonably practicable, when new HV Apparatus is to be constructed, that is outside the scope of the relevant Party’s existing numbering and nomenclature standards, it should be named in accordance with an existing standard of another Party whose scope covers such HV Apparatus. Where the other Parties have a common standard, it should be adopted. Where there is no common standard, then one of the existing standards, as agreed between the TO and </w:t>
      </w:r>
      <w:r w:rsidR="0082322F">
        <w:t>The Company</w:t>
      </w:r>
      <w:r>
        <w:t>, should be adopted for numbering and nomenclature, where it is relevant and it exists.</w:t>
      </w:r>
    </w:p>
    <w:p w14:paraId="6FEA8E08" w14:textId="77AF5445" w:rsidR="0061413F" w:rsidRDefault="0061413F">
      <w:pPr>
        <w:pStyle w:val="Heading3"/>
        <w:jc w:val="both"/>
      </w:pPr>
      <w:r>
        <w:t xml:space="preserve">New types of HV Apparatus, that is outside the scope of any existing TO and </w:t>
      </w:r>
      <w:r w:rsidR="0082322F">
        <w:t>The Company</w:t>
      </w:r>
      <w:r>
        <w:t xml:space="preserve"> numbering and nomenclature standard, shall be named in accordance with agreed new numbering and nomenclature rules, jointly developed by the </w:t>
      </w:r>
      <w:r w:rsidR="004155CD">
        <w:t xml:space="preserve">Onshore </w:t>
      </w:r>
      <w:r>
        <w:t xml:space="preserve">TOs and </w:t>
      </w:r>
      <w:r w:rsidR="0082322F">
        <w:t>The Company</w:t>
      </w:r>
      <w:r>
        <w:t xml:space="preserve">. The </w:t>
      </w:r>
      <w:r w:rsidR="004155CD">
        <w:t xml:space="preserve">Onshore </w:t>
      </w:r>
      <w:r>
        <w:t xml:space="preserve">TOs and </w:t>
      </w:r>
      <w:r w:rsidR="0082322F">
        <w:t>The Company</w:t>
      </w:r>
      <w:r>
        <w:t xml:space="preserve"> shall update their own numbering and nomenclature standards, to include the new HV Apparatus and exchange the revised standards.</w:t>
      </w:r>
    </w:p>
    <w:p w14:paraId="1457B794" w14:textId="77777777" w:rsidR="0061413F" w:rsidRDefault="0061413F">
      <w:pPr>
        <w:pStyle w:val="Heading3"/>
        <w:numPr>
          <w:ilvl w:val="0"/>
          <w:numId w:val="0"/>
        </w:numPr>
        <w:jc w:val="both"/>
      </w:pPr>
    </w:p>
    <w:p w14:paraId="042A672F" w14:textId="77777777" w:rsidR="0061413F" w:rsidRDefault="0061413F">
      <w:pPr>
        <w:pStyle w:val="Heading1"/>
        <w:numPr>
          <w:ilvl w:val="0"/>
          <w:numId w:val="0"/>
        </w:numPr>
      </w:pPr>
    </w:p>
    <w:p w14:paraId="69C53550" w14:textId="77777777" w:rsidR="00874848" w:rsidRPr="00FF0513" w:rsidRDefault="0061413F" w:rsidP="00FF0513">
      <w:pPr>
        <w:pStyle w:val="CommentSubject"/>
        <w:spacing w:after="0"/>
        <w:rPr>
          <w:b w:val="0"/>
        </w:rPr>
      </w:pPr>
      <w:r>
        <w:rPr>
          <w:i/>
          <w:iCs/>
          <w:sz w:val="28"/>
        </w:rPr>
        <w:br w:type="page"/>
      </w:r>
      <w:r w:rsidR="00D2322C" w:rsidRPr="00FF0513">
        <w:rPr>
          <w:b w:val="0"/>
        </w:rPr>
        <w:t xml:space="preserve"> </w:t>
      </w:r>
    </w:p>
    <w:p w14:paraId="4D9B2397" w14:textId="28F7AC36" w:rsidR="0061413F" w:rsidRDefault="007669DD">
      <w:pPr>
        <w:pStyle w:val="CommentSubject"/>
        <w:spacing w:after="0"/>
        <w:rPr>
          <w:i/>
          <w:iCs/>
          <w:sz w:val="28"/>
        </w:rPr>
      </w:pPr>
      <w:r>
        <w:rPr>
          <w:i/>
          <w:iCs/>
          <w:noProof/>
          <w:color w:val="FF0000"/>
          <w:sz w:val="28"/>
        </w:rPr>
        <mc:AlternateContent>
          <mc:Choice Requires="wps">
            <w:drawing>
              <wp:anchor distT="0" distB="0" distL="114300" distR="114300" simplePos="0" relativeHeight="251658240" behindDoc="0" locked="0" layoutInCell="0" allowOverlap="1" wp14:anchorId="2A1F7071" wp14:editId="68F20D5E">
                <wp:simplePos x="0" y="0"/>
                <wp:positionH relativeFrom="column">
                  <wp:posOffset>4800600</wp:posOffset>
                </wp:positionH>
                <wp:positionV relativeFrom="paragraph">
                  <wp:posOffset>2001520</wp:posOffset>
                </wp:positionV>
                <wp:extent cx="822960" cy="640080"/>
                <wp:effectExtent l="0" t="0" r="0" b="0"/>
                <wp:wrapNone/>
                <wp:docPr id="1"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C640D" w14:textId="77777777" w:rsidR="0061413F" w:rsidRDefault="006141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0D7C9B8F">
              <v:shapetype id="_x0000_t202" coordsize="21600,21600" o:spt="202" path="m,l,21600r21600,l21600,xe" w14:anchorId="2A1F7071">
                <v:stroke joinstyle="miter"/>
                <v:path gradientshapeok="t" o:connecttype="rect"/>
              </v:shapetype>
              <v:shape id="Text Box 408" style="position:absolute;margin-left:378pt;margin-top:157.6pt;width:64.8pt;height: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">
                <v:textbox>
                  <w:txbxContent>
                    <w:p w:rsidR="0061413F" w:rsidRDefault="0061413F" w14:paraId="672A6659" w14:textId="77777777"/>
                  </w:txbxContent>
                </v:textbox>
              </v:shape>
            </w:pict>
          </mc:Fallback>
        </mc:AlternateContent>
      </w:r>
      <w:r w:rsidR="0061413F">
        <w:rPr>
          <w:i/>
          <w:iCs/>
          <w:sz w:val="28"/>
        </w:rPr>
        <w:t>Appendix A: Flow Diagram</w:t>
      </w:r>
    </w:p>
    <w:p w14:paraId="53B1366A" w14:textId="77777777" w:rsidR="0061413F" w:rsidRDefault="0061413F" w:rsidP="00FF0513">
      <w:pPr>
        <w:pStyle w:val="BodyText2"/>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FF0513" w:rsidRPr="00FF0513">
        <w:t xml:space="preserve"> </w:t>
      </w:r>
      <w:r w:rsidR="00A07825">
        <w:object w:dxaOrig="11745" w:dyaOrig="16329" w14:anchorId="132968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607.5pt" o:ole="">
            <v:imagedata r:id="rId13" o:title=""/>
          </v:shape>
          <o:OLEObject Type="Embed" ProgID="Visio.Drawing.6" ShapeID="_x0000_i1025" DrawAspect="Content" ObjectID="_1822028712" r:id="rId14"/>
        </w:object>
      </w:r>
      <w:r>
        <w:rPr>
          <w:color w:val="FF0000"/>
        </w:rPr>
        <w:br w:type="page"/>
      </w:r>
      <w:r>
        <w:t>Appendix B:  Abbreviations &amp; Definitions</w:t>
      </w:r>
    </w:p>
    <w:p w14:paraId="50816330" w14:textId="77777777" w:rsidR="0061413F" w:rsidRDefault="0061413F">
      <w:pPr>
        <w:pStyle w:val="NGTSAppendix"/>
        <w:outlineLvl w:val="0"/>
        <w:rPr>
          <w:b/>
          <w:i/>
          <w:iCs/>
          <w:sz w:val="24"/>
        </w:rPr>
      </w:pPr>
    </w:p>
    <w:p w14:paraId="0EC70ABF" w14:textId="77777777" w:rsidR="0061413F" w:rsidRDefault="0061413F">
      <w:pPr>
        <w:pStyle w:val="NGTSAppendix"/>
        <w:outlineLvl w:val="0"/>
        <w:rPr>
          <w:b/>
          <w:i/>
          <w:iCs/>
          <w:sz w:val="24"/>
        </w:rPr>
      </w:pPr>
      <w:r>
        <w:rPr>
          <w:b/>
          <w:i/>
          <w:iCs/>
          <w:sz w:val="24"/>
        </w:rPr>
        <w:t>Abbreviations</w:t>
      </w:r>
    </w:p>
    <w:p w14:paraId="04F400DB" w14:textId="77777777" w:rsidR="0061413F" w:rsidRDefault="0061413F">
      <w:pPr>
        <w:spacing w:after="0"/>
        <w:jc w:val="both"/>
      </w:pPr>
      <w:r>
        <w:t>SHETL</w:t>
      </w:r>
      <w:r>
        <w:tab/>
        <w:t>Scottish Hydro-Electricity Transmission Limited</w:t>
      </w:r>
    </w:p>
    <w:p w14:paraId="1FD17F44" w14:textId="77777777" w:rsidR="0061413F" w:rsidRDefault="0061413F">
      <w:pPr>
        <w:spacing w:after="0"/>
        <w:jc w:val="both"/>
      </w:pPr>
      <w:r>
        <w:t>SPT</w:t>
      </w:r>
      <w:r>
        <w:tab/>
        <w:t xml:space="preserve">SP Transmission Limited </w:t>
      </w:r>
    </w:p>
    <w:p w14:paraId="430C25E6" w14:textId="77777777" w:rsidR="0061413F" w:rsidRDefault="0061413F">
      <w:pPr>
        <w:spacing w:after="0"/>
        <w:jc w:val="both"/>
      </w:pPr>
      <w:r>
        <w:t>TO</w:t>
      </w:r>
      <w:r>
        <w:tab/>
        <w:t>Transmission Owner</w:t>
      </w:r>
    </w:p>
    <w:p w14:paraId="4416CC5C" w14:textId="77777777" w:rsidR="0061413F" w:rsidRDefault="0061413F">
      <w:pPr>
        <w:jc w:val="both"/>
        <w:rPr>
          <w:color w:val="FF0000"/>
        </w:rPr>
      </w:pPr>
    </w:p>
    <w:p w14:paraId="39AABD2A" w14:textId="77777777" w:rsidR="0061413F" w:rsidRDefault="0061413F">
      <w:pPr>
        <w:pStyle w:val="Heading2"/>
        <w:numPr>
          <w:ilvl w:val="0"/>
          <w:numId w:val="0"/>
        </w:numPr>
        <w:spacing w:after="0"/>
      </w:pPr>
      <w:r>
        <w:t xml:space="preserve">Definitions </w:t>
      </w:r>
    </w:p>
    <w:p w14:paraId="6627C2A1" w14:textId="77777777" w:rsidR="0061413F" w:rsidRDefault="0061413F">
      <w:pPr>
        <w:pStyle w:val="Header"/>
        <w:tabs>
          <w:tab w:val="clear" w:pos="4153"/>
          <w:tab w:val="clear" w:pos="8306"/>
        </w:tabs>
        <w:spacing w:after="0"/>
      </w:pPr>
    </w:p>
    <w:p w14:paraId="1E629A8B" w14:textId="77777777" w:rsidR="0061413F" w:rsidRDefault="0061413F">
      <w:pPr>
        <w:pStyle w:val="Header"/>
        <w:tabs>
          <w:tab w:val="clear" w:pos="4153"/>
          <w:tab w:val="clear" w:pos="8306"/>
        </w:tabs>
        <w:spacing w:after="0"/>
        <w:jc w:val="both"/>
        <w:rPr>
          <w:b/>
          <w:bCs/>
        </w:rPr>
      </w:pPr>
      <w:r>
        <w:rPr>
          <w:b/>
          <w:bCs/>
        </w:rPr>
        <w:t>STC definitions used:</w:t>
      </w:r>
    </w:p>
    <w:p w14:paraId="47CF8A3B" w14:textId="77777777" w:rsidR="0061413F" w:rsidRDefault="0061413F">
      <w:pPr>
        <w:spacing w:after="0"/>
        <w:jc w:val="both"/>
      </w:pPr>
      <w:r>
        <w:t>Apparatus</w:t>
      </w:r>
    </w:p>
    <w:p w14:paraId="7FF6DB10" w14:textId="77777777" w:rsidR="0061413F" w:rsidRDefault="009A7855">
      <w:pPr>
        <w:spacing w:after="0"/>
        <w:jc w:val="both"/>
      </w:pPr>
      <w:r>
        <w:t>National Electricity Transmission System</w:t>
      </w:r>
    </w:p>
    <w:p w14:paraId="3C3EE8A7" w14:textId="77777777" w:rsidR="0061413F" w:rsidRDefault="0061413F">
      <w:pPr>
        <w:spacing w:after="0"/>
        <w:jc w:val="both"/>
      </w:pPr>
      <w:r>
        <w:t>HV</w:t>
      </w:r>
    </w:p>
    <w:p w14:paraId="5470219D" w14:textId="7E1A83F7" w:rsidR="00B361FA" w:rsidRDefault="0082322F">
      <w:pPr>
        <w:spacing w:after="0"/>
        <w:jc w:val="both"/>
      </w:pPr>
      <w:r>
        <w:t>The Company</w:t>
      </w:r>
    </w:p>
    <w:p w14:paraId="6CC660CB" w14:textId="77777777" w:rsidR="0061413F" w:rsidRDefault="0061413F">
      <w:pPr>
        <w:spacing w:after="0"/>
        <w:jc w:val="both"/>
      </w:pPr>
      <w:r>
        <w:t>NGET</w:t>
      </w:r>
    </w:p>
    <w:p w14:paraId="117C4702" w14:textId="77777777" w:rsidR="0061413F" w:rsidRDefault="0061413F">
      <w:pPr>
        <w:spacing w:after="0"/>
        <w:jc w:val="both"/>
      </w:pPr>
      <w:r>
        <w:t>Party</w:t>
      </w:r>
    </w:p>
    <w:p w14:paraId="67BCC38F" w14:textId="77777777" w:rsidR="0061413F" w:rsidRDefault="0061413F">
      <w:pPr>
        <w:spacing w:after="0"/>
        <w:jc w:val="both"/>
      </w:pPr>
      <w:r>
        <w:t>Plant</w:t>
      </w:r>
    </w:p>
    <w:p w14:paraId="4FA728C1" w14:textId="77777777" w:rsidR="0061413F" w:rsidRDefault="0061413F">
      <w:pPr>
        <w:spacing w:after="0"/>
        <w:jc w:val="both"/>
      </w:pPr>
      <w:r>
        <w:t>Transmission System</w:t>
      </w:r>
    </w:p>
    <w:p w14:paraId="5AD34BDA" w14:textId="77777777" w:rsidR="0061413F" w:rsidRDefault="0061413F">
      <w:pPr>
        <w:spacing w:after="0"/>
        <w:jc w:val="both"/>
      </w:pPr>
      <w:r>
        <w:t>User</w:t>
      </w:r>
    </w:p>
    <w:p w14:paraId="7711DEEE" w14:textId="77777777" w:rsidR="0061413F" w:rsidRDefault="0061413F">
      <w:pPr>
        <w:spacing w:after="0"/>
        <w:jc w:val="both"/>
      </w:pPr>
      <w:r>
        <w:t>User Sites</w:t>
      </w:r>
    </w:p>
    <w:p w14:paraId="03A25084" w14:textId="77777777" w:rsidR="0061413F" w:rsidRDefault="0061413F">
      <w:pPr>
        <w:pStyle w:val="Header"/>
        <w:tabs>
          <w:tab w:val="clear" w:pos="4153"/>
          <w:tab w:val="clear" w:pos="8306"/>
        </w:tabs>
        <w:jc w:val="both"/>
      </w:pPr>
    </w:p>
    <w:p w14:paraId="04F79BC4" w14:textId="77777777" w:rsidR="0061413F" w:rsidRDefault="0061413F"/>
    <w:sectPr w:rsidR="0061413F">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51047" w14:textId="77777777" w:rsidR="00EE74F3" w:rsidRDefault="00EE74F3">
      <w:r>
        <w:separator/>
      </w:r>
    </w:p>
  </w:endnote>
  <w:endnote w:type="continuationSeparator" w:id="0">
    <w:p w14:paraId="40645F3B" w14:textId="77777777" w:rsidR="00EE74F3" w:rsidRDefault="00EE74F3">
      <w:r>
        <w:continuationSeparator/>
      </w:r>
    </w:p>
  </w:endnote>
  <w:endnote w:type="continuationNotice" w:id="1">
    <w:p w14:paraId="36581A46" w14:textId="77777777" w:rsidR="00EE74F3" w:rsidRDefault="00EE74F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614F7" w14:textId="77777777" w:rsidR="0061413F" w:rsidRDefault="006141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40DF2278" w14:textId="77777777" w:rsidR="0061413F" w:rsidRDefault="006141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9A933" w14:textId="77777777" w:rsidR="0061413F" w:rsidRDefault="0061413F">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11460D">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1460D">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127EC" w14:textId="77777777" w:rsidR="00EE74F3" w:rsidRDefault="00EE74F3">
      <w:r>
        <w:separator/>
      </w:r>
    </w:p>
  </w:footnote>
  <w:footnote w:type="continuationSeparator" w:id="0">
    <w:p w14:paraId="1ABC741D" w14:textId="77777777" w:rsidR="00EE74F3" w:rsidRDefault="00EE74F3">
      <w:r>
        <w:continuationSeparator/>
      </w:r>
    </w:p>
  </w:footnote>
  <w:footnote w:type="continuationNotice" w:id="1">
    <w:p w14:paraId="22C195DB" w14:textId="77777777" w:rsidR="00EE74F3" w:rsidRDefault="00EE74F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E0369" w14:textId="77777777" w:rsidR="0061413F" w:rsidRDefault="0061413F">
    <w:pPr>
      <w:pStyle w:val="Header"/>
    </w:pPr>
    <w:r>
      <w:t>STCP 10-1 Asset Nomenclature</w:t>
    </w:r>
  </w:p>
  <w:p w14:paraId="29A5CF01" w14:textId="154B26AA" w:rsidR="0061413F" w:rsidRDefault="0061413F">
    <w:pPr>
      <w:pStyle w:val="Header"/>
      <w:rPr>
        <w:snapToGrid w:val="0"/>
      </w:rPr>
    </w:pPr>
    <w:r w:rsidRPr="00F46DDE">
      <w:t>Issue 00</w:t>
    </w:r>
    <w:r w:rsidR="00650A0E" w:rsidRPr="00F46DDE">
      <w:t>6</w:t>
    </w:r>
    <w:r w:rsidRPr="00F46DDE">
      <w:t xml:space="preserve"> –</w:t>
    </w:r>
    <w:r w:rsidR="008F432A">
      <w:t>25</w:t>
    </w:r>
    <w:r w:rsidR="00B361FA" w:rsidRPr="00F46DDE">
      <w:t>/04/20</w:t>
    </w:r>
    <w:r w:rsidR="00650A0E" w:rsidRPr="00F46DDE">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4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9F4185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6" w15:restartNumberingAfterBreak="0">
    <w:nsid w:val="1F924FDF"/>
    <w:multiLevelType w:val="hybridMultilevel"/>
    <w:tmpl w:val="A492E2EA"/>
    <w:lvl w:ilvl="0" w:tplc="948A1EF0">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DB58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88235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01F5A07"/>
    <w:multiLevelType w:val="singleLevel"/>
    <w:tmpl w:val="FC667962"/>
    <w:lvl w:ilvl="0">
      <w:start w:val="1"/>
      <w:numFmt w:val="decimal"/>
      <w:lvlText w:val="%1"/>
      <w:lvlJc w:val="left"/>
      <w:pPr>
        <w:tabs>
          <w:tab w:val="num" w:pos="720"/>
        </w:tabs>
        <w:ind w:left="720" w:hanging="720"/>
      </w:pPr>
      <w:rPr>
        <w:rFonts w:hint="default"/>
      </w:rPr>
    </w:lvl>
  </w:abstractNum>
  <w:abstractNum w:abstractNumId="11"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31AB2313"/>
    <w:multiLevelType w:val="multilevel"/>
    <w:tmpl w:val="BDDAE9E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12A17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A81D68"/>
    <w:multiLevelType w:val="multilevel"/>
    <w:tmpl w:val="9F587A56"/>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5044133A"/>
    <w:multiLevelType w:val="hybridMultilevel"/>
    <w:tmpl w:val="9E06B21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46143FF"/>
    <w:multiLevelType w:val="multilevel"/>
    <w:tmpl w:val="E946D086"/>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rPr>
        <w:b/>
      </w:r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20" w15:restartNumberingAfterBreak="0">
    <w:nsid w:val="60A029FE"/>
    <w:multiLevelType w:val="multilevel"/>
    <w:tmpl w:val="85AE06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DA47B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2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1419981331">
    <w:abstractNumId w:val="19"/>
  </w:num>
  <w:num w:numId="2" w16cid:durableId="1109079988">
    <w:abstractNumId w:val="7"/>
  </w:num>
  <w:num w:numId="3" w16cid:durableId="2012488766">
    <w:abstractNumId w:val="15"/>
  </w:num>
  <w:num w:numId="4" w16cid:durableId="1799911616">
    <w:abstractNumId w:val="0"/>
  </w:num>
  <w:num w:numId="5" w16cid:durableId="425879743">
    <w:abstractNumId w:val="24"/>
  </w:num>
  <w:num w:numId="6" w16cid:durableId="174267980">
    <w:abstractNumId w:val="11"/>
  </w:num>
  <w:num w:numId="7" w16cid:durableId="898322781">
    <w:abstractNumId w:val="9"/>
  </w:num>
  <w:num w:numId="8" w16cid:durableId="598295088">
    <w:abstractNumId w:val="14"/>
  </w:num>
  <w:num w:numId="9" w16cid:durableId="1659000468">
    <w:abstractNumId w:val="4"/>
  </w:num>
  <w:num w:numId="10" w16cid:durableId="253125117">
    <w:abstractNumId w:val="23"/>
  </w:num>
  <w:num w:numId="11" w16cid:durableId="855461511">
    <w:abstractNumId w:val="13"/>
  </w:num>
  <w:num w:numId="12" w16cid:durableId="2074083536">
    <w:abstractNumId w:val="21"/>
  </w:num>
  <w:num w:numId="13" w16cid:durableId="1694458201">
    <w:abstractNumId w:val="16"/>
  </w:num>
  <w:num w:numId="14" w16cid:durableId="1193107545">
    <w:abstractNumId w:val="19"/>
  </w:num>
  <w:num w:numId="15" w16cid:durableId="1603562053">
    <w:abstractNumId w:val="22"/>
  </w:num>
  <w:num w:numId="16" w16cid:durableId="1085952190">
    <w:abstractNumId w:val="12"/>
  </w:num>
  <w:num w:numId="17" w16cid:durableId="1573007884">
    <w:abstractNumId w:val="1"/>
  </w:num>
  <w:num w:numId="18" w16cid:durableId="791753639">
    <w:abstractNumId w:val="17"/>
  </w:num>
  <w:num w:numId="19" w16cid:durableId="1606957985">
    <w:abstractNumId w:val="20"/>
  </w:num>
  <w:num w:numId="20" w16cid:durableId="583227600">
    <w:abstractNumId w:val="5"/>
  </w:num>
  <w:num w:numId="21" w16cid:durableId="478890128">
    <w:abstractNumId w:val="10"/>
  </w:num>
  <w:num w:numId="22" w16cid:durableId="1859811567">
    <w:abstractNumId w:val="8"/>
  </w:num>
  <w:num w:numId="23" w16cid:durableId="647324034">
    <w:abstractNumId w:val="3"/>
  </w:num>
  <w:num w:numId="24" w16cid:durableId="735125839">
    <w:abstractNumId w:val="2"/>
  </w:num>
  <w:num w:numId="25" w16cid:durableId="1291131143">
    <w:abstractNumId w:val="6"/>
  </w:num>
  <w:num w:numId="26" w16cid:durableId="80192707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13F"/>
    <w:rsid w:val="00027031"/>
    <w:rsid w:val="00044819"/>
    <w:rsid w:val="000647EF"/>
    <w:rsid w:val="00070E1B"/>
    <w:rsid w:val="000B0FF1"/>
    <w:rsid w:val="000C372A"/>
    <w:rsid w:val="000E2ED2"/>
    <w:rsid w:val="0011460D"/>
    <w:rsid w:val="001147AD"/>
    <w:rsid w:val="001C7E36"/>
    <w:rsid w:val="0021202B"/>
    <w:rsid w:val="00255B5C"/>
    <w:rsid w:val="00282509"/>
    <w:rsid w:val="00291CD6"/>
    <w:rsid w:val="00295046"/>
    <w:rsid w:val="002D582C"/>
    <w:rsid w:val="002E057E"/>
    <w:rsid w:val="003502A9"/>
    <w:rsid w:val="00374617"/>
    <w:rsid w:val="003E2B5D"/>
    <w:rsid w:val="003E5260"/>
    <w:rsid w:val="00411173"/>
    <w:rsid w:val="004155CD"/>
    <w:rsid w:val="00433887"/>
    <w:rsid w:val="00442179"/>
    <w:rsid w:val="00491224"/>
    <w:rsid w:val="00493C44"/>
    <w:rsid w:val="004A3A7E"/>
    <w:rsid w:val="004F26B5"/>
    <w:rsid w:val="004F43C6"/>
    <w:rsid w:val="00536B8C"/>
    <w:rsid w:val="005A503F"/>
    <w:rsid w:val="005D106A"/>
    <w:rsid w:val="005E51F1"/>
    <w:rsid w:val="0060655E"/>
    <w:rsid w:val="0061413F"/>
    <w:rsid w:val="00615FA3"/>
    <w:rsid w:val="00641BC3"/>
    <w:rsid w:val="00650A0E"/>
    <w:rsid w:val="006710A6"/>
    <w:rsid w:val="00687CBA"/>
    <w:rsid w:val="006D7CC6"/>
    <w:rsid w:val="006E02E3"/>
    <w:rsid w:val="007036F7"/>
    <w:rsid w:val="00725306"/>
    <w:rsid w:val="007533C9"/>
    <w:rsid w:val="007669DD"/>
    <w:rsid w:val="007760A9"/>
    <w:rsid w:val="007A38F3"/>
    <w:rsid w:val="007A4251"/>
    <w:rsid w:val="007D0339"/>
    <w:rsid w:val="0080157B"/>
    <w:rsid w:val="0081750B"/>
    <w:rsid w:val="0082322F"/>
    <w:rsid w:val="00835684"/>
    <w:rsid w:val="0084161A"/>
    <w:rsid w:val="00874848"/>
    <w:rsid w:val="008E2F09"/>
    <w:rsid w:val="008F3A7A"/>
    <w:rsid w:val="008F432A"/>
    <w:rsid w:val="009030F7"/>
    <w:rsid w:val="00907C2E"/>
    <w:rsid w:val="0093459E"/>
    <w:rsid w:val="00990744"/>
    <w:rsid w:val="00993347"/>
    <w:rsid w:val="009959BD"/>
    <w:rsid w:val="009A7855"/>
    <w:rsid w:val="009D065E"/>
    <w:rsid w:val="00A03818"/>
    <w:rsid w:val="00A07825"/>
    <w:rsid w:val="00A20E67"/>
    <w:rsid w:val="00A71CE7"/>
    <w:rsid w:val="00B15CC2"/>
    <w:rsid w:val="00B33E26"/>
    <w:rsid w:val="00B361FA"/>
    <w:rsid w:val="00B646B7"/>
    <w:rsid w:val="00BA75E5"/>
    <w:rsid w:val="00BC49DE"/>
    <w:rsid w:val="00BF5FAE"/>
    <w:rsid w:val="00C14FC0"/>
    <w:rsid w:val="00C52845"/>
    <w:rsid w:val="00C67C0D"/>
    <w:rsid w:val="00CC14E3"/>
    <w:rsid w:val="00CF79BE"/>
    <w:rsid w:val="00D2322C"/>
    <w:rsid w:val="00D2338C"/>
    <w:rsid w:val="00D578CE"/>
    <w:rsid w:val="00D7156C"/>
    <w:rsid w:val="00D716B1"/>
    <w:rsid w:val="00D838E9"/>
    <w:rsid w:val="00D870C1"/>
    <w:rsid w:val="00D96298"/>
    <w:rsid w:val="00DA213C"/>
    <w:rsid w:val="00DC412D"/>
    <w:rsid w:val="00DC7C78"/>
    <w:rsid w:val="00DE2130"/>
    <w:rsid w:val="00E03DE6"/>
    <w:rsid w:val="00E4222E"/>
    <w:rsid w:val="00E4299F"/>
    <w:rsid w:val="00E56F1A"/>
    <w:rsid w:val="00E84C25"/>
    <w:rsid w:val="00E9401B"/>
    <w:rsid w:val="00EA4832"/>
    <w:rsid w:val="00EB0607"/>
    <w:rsid w:val="00EC2A8B"/>
    <w:rsid w:val="00EE74F3"/>
    <w:rsid w:val="00EF02AD"/>
    <w:rsid w:val="00F46DDE"/>
    <w:rsid w:val="00F704C1"/>
    <w:rsid w:val="00F77894"/>
    <w:rsid w:val="00F85901"/>
    <w:rsid w:val="00FA5881"/>
    <w:rsid w:val="00FD65A8"/>
    <w:rsid w:val="00FE2A7D"/>
    <w:rsid w:val="00FF0513"/>
    <w:rsid w:val="00FF3B05"/>
    <w:rsid w:val="00FF5ADB"/>
    <w:rsid w:val="03E3E463"/>
    <w:rsid w:val="04953597"/>
    <w:rsid w:val="18347BAA"/>
    <w:rsid w:val="2A657BD0"/>
    <w:rsid w:val="34890294"/>
    <w:rsid w:val="3A2F20C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613FEAC"/>
  <w15:chartTrackingRefBased/>
  <w15:docId w15:val="{9FE445F2-4C22-44C3-B96F-FCB747916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ind w:left="720" w:hanging="7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5"/>
      </w:numPr>
    </w:pPr>
  </w:style>
  <w:style w:type="paragraph" w:customStyle="1" w:styleId="BulletList">
    <w:name w:val="Bullet List"/>
    <w:basedOn w:val="Normal"/>
    <w:pPr>
      <w:numPr>
        <w:numId w:val="9"/>
      </w:numPr>
    </w:pPr>
  </w:style>
  <w:style w:type="paragraph" w:customStyle="1" w:styleId="Issue">
    <w:name w:val="Issue"/>
    <w:basedOn w:val="Header"/>
    <w:pPr>
      <w:numPr>
        <w:numId w:val="6"/>
      </w:numPr>
      <w:tabs>
        <w:tab w:val="clear" w:pos="4153"/>
        <w:tab w:val="clear" w:pos="8306"/>
      </w:tabs>
      <w:spacing w:after="0"/>
    </w:pPr>
  </w:style>
  <w:style w:type="paragraph" w:customStyle="1" w:styleId="Assumption">
    <w:name w:val="Assumption"/>
    <w:basedOn w:val="Header"/>
    <w:pPr>
      <w:numPr>
        <w:numId w:val="7"/>
      </w:numPr>
      <w:tabs>
        <w:tab w:val="clear" w:pos="4153"/>
        <w:tab w:val="clear" w:pos="8306"/>
      </w:tabs>
      <w:spacing w:after="0"/>
    </w:pPr>
  </w:style>
  <w:style w:type="paragraph" w:customStyle="1" w:styleId="Action">
    <w:name w:val="Action"/>
    <w:basedOn w:val="Header"/>
    <w:pPr>
      <w:numPr>
        <w:numId w:val="8"/>
      </w:numPr>
      <w:tabs>
        <w:tab w:val="clear" w:pos="4153"/>
        <w:tab w:val="clear" w:pos="8306"/>
      </w:tabs>
      <w:spacing w:after="0"/>
    </w:pPr>
  </w:style>
  <w:style w:type="paragraph" w:customStyle="1" w:styleId="Normalnumbered">
    <w:name w:val="Normal numbered"/>
    <w:basedOn w:val="Normal"/>
    <w:pPr>
      <w:keepLines/>
      <w:numPr>
        <w:numId w:val="10"/>
      </w:numPr>
      <w:tabs>
        <w:tab w:val="left" w:pos="-1440"/>
      </w:tabs>
      <w:spacing w:before="120" w:after="0"/>
      <w:jc w:val="both"/>
    </w:pPr>
    <w:rPr>
      <w:sz w:val="22"/>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21202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50A0E"/>
    <w:rPr>
      <w:rFonts w:ascii="Arial" w:hAnsi="Arial"/>
      <w:lang w:eastAsia="en-US"/>
    </w:rPr>
  </w:style>
  <w:style w:type="character" w:customStyle="1" w:styleId="normaltextrun">
    <w:name w:val="normaltextrun"/>
    <w:basedOn w:val="DefaultParagraphFont"/>
    <w:rsid w:val="00C52845"/>
  </w:style>
  <w:style w:type="character" w:customStyle="1" w:styleId="eop">
    <w:name w:val="eop"/>
    <w:basedOn w:val="DefaultParagraphFont"/>
    <w:rsid w:val="00C52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26E394-C751-426D-AA19-8DBF93DE1A10}">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6B930A9C-565E-4954-A54B-0E9E474DC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B9C9F5-A503-4969-AE00-B9C3C4AE77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7228</Characters>
  <Application>Microsoft Office Word</Application>
  <DocSecurity>4</DocSecurity>
  <Lines>60</Lines>
  <Paragraphs>16</Paragraphs>
  <ScaleCrop>false</ScaleCrop>
  <Company>NGT</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10-1 Issue 006 Asset Nomenclature_25 April 2023</dc:title>
  <dc:subject/>
  <dc:creator>Colette Schrier</dc:creator>
  <cp:keywords/>
  <cp:lastModifiedBy>Steve Baker [NESO]</cp:lastModifiedBy>
  <cp:revision>9</cp:revision>
  <cp:lastPrinted>2023-10-19T15:14:00Z</cp:lastPrinted>
  <dcterms:created xsi:type="dcterms:W3CDTF">2023-10-19T15:14:00Z</dcterms:created>
  <dcterms:modified xsi:type="dcterms:W3CDTF">2025-10-15T17:19:00Z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1197254720</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0x010100B4C46F44E5CB4144B14721DA3AAC8360</vt:lpwstr>
  </property>
  <property fmtid="{D5CDD505-2E9C-101B-9397-08002B2CF9AE}" pid="8" name="IconOverlay">
    <vt:lpwstr/>
  </property>
  <property fmtid="{D5CDD505-2E9C-101B-9397-08002B2CF9AE}" pid="9" name="test">
    <vt:lpwstr/>
  </property>
  <property fmtid="{D5CDD505-2E9C-101B-9397-08002B2CF9AE}" pid="10" name="_PreviousAdHocReviewCycleID">
    <vt:i4>91550463</vt:i4>
  </property>
  <property fmtid="{D5CDD505-2E9C-101B-9397-08002B2CF9AE}" pid="11" name="_ReviewingToolsShownOnce">
    <vt:lpwstr/>
  </property>
  <property fmtid="{D5CDD505-2E9C-101B-9397-08002B2CF9AE}" pid="12" name="MediaServiceImageTags">
    <vt:lpwstr/>
  </property>
  <property fmtid="{D5CDD505-2E9C-101B-9397-08002B2CF9AE}" pid="13" name="Order">
    <vt:r8>2091000</vt:r8>
  </property>
  <property fmtid="{D5CDD505-2E9C-101B-9397-08002B2CF9AE}" pid="14" name="docLang">
    <vt:lpwstr>en</vt:lpwstr>
  </property>
</Properties>
</file>